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237D43B6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B643C5">
        <w:rPr>
          <w:rFonts w:ascii="Arial" w:hAnsi="Arial" w:cs="Arial"/>
          <w:b/>
          <w:bCs/>
          <w:sz w:val="36"/>
          <w:szCs w:val="32"/>
        </w:rPr>
        <w:t>2521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2F5AEDFE" w:rsidR="003562BC" w:rsidRPr="009B3C81" w:rsidRDefault="00DF693E" w:rsidP="003562BC">
      <w:pPr>
        <w:pStyle w:val="Title"/>
      </w:pPr>
      <w:r>
        <w:t>PRCA</w:t>
      </w:r>
      <w:r w:rsidR="003562BC">
        <w:t>*</w:t>
      </w:r>
      <w:r>
        <w:t>4.5</w:t>
      </w:r>
      <w:r w:rsidR="003562BC">
        <w:t>*</w:t>
      </w:r>
      <w:r w:rsidR="0066043A">
        <w:t>xxx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179B5311" w:rsidR="003562BC" w:rsidRPr="009B3C81" w:rsidRDefault="002B1E8F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August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776099"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4B23B753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</w:p>
    <w:p w14:paraId="7300E206" w14:textId="1D4AE543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DF693E">
        <w:t>US</w:t>
      </w:r>
      <w:r w:rsidR="00B643C5">
        <w:t>2521</w:t>
      </w:r>
    </w:p>
    <w:p w14:paraId="7300E207" w14:textId="0891FC7E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784B05">
        <w:t>Add EFT/ERA Trending Report to EDI LOCKBOX Reports menu</w:t>
      </w:r>
    </w:p>
    <w:p w14:paraId="69F3F645" w14:textId="77777777" w:rsidR="00776099" w:rsidRDefault="00776099" w:rsidP="00776099">
      <w:pPr>
        <w:pStyle w:val="Heading1"/>
      </w:pPr>
      <w:r>
        <w:t>Story</w:t>
      </w:r>
    </w:p>
    <w:p w14:paraId="2DF23507" w14:textId="5A60AB87" w:rsidR="00DB2CB9" w:rsidRDefault="00784B05" w:rsidP="007760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>As a user I need the EFT/ERA Trending Report [</w:t>
      </w:r>
      <w:r>
        <w:rPr>
          <w:rFonts w:ascii="r_ansi" w:hAnsi="r_ansi" w:cs="r_ansi"/>
          <w:sz w:val="20"/>
          <w:szCs w:val="20"/>
        </w:rPr>
        <w:t xml:space="preserve">RCDPE EFT-ERA TRENDING REPORT] added to the EDI LOCKBOX Reports Menu [RCDPE EDI LOCKBOX REPORTS MENU] to make the report accessible to a wider audience of </w:t>
      </w:r>
      <w:proofErr w:type="spellStart"/>
      <w:r>
        <w:rPr>
          <w:rFonts w:ascii="r_ansi" w:hAnsi="r_ansi" w:cs="r_ansi"/>
          <w:sz w:val="20"/>
          <w:szCs w:val="20"/>
        </w:rPr>
        <w:t>ePayments</w:t>
      </w:r>
      <w:proofErr w:type="spellEnd"/>
      <w:r>
        <w:rPr>
          <w:rFonts w:ascii="r_ansi" w:hAnsi="r_ansi" w:cs="r_ansi"/>
          <w:sz w:val="20"/>
          <w:szCs w:val="20"/>
        </w:rPr>
        <w:t xml:space="preserve"> users.  The report should be added to menu after the ERA Unmatched Aging Report [</w:t>
      </w:r>
      <w:r w:rsidRPr="004D4A84">
        <w:rPr>
          <w:rFonts w:ascii="r_ansi" w:hAnsi="r_ansi" w:cs="r_ansi"/>
          <w:sz w:val="20"/>
          <w:szCs w:val="20"/>
        </w:rPr>
        <w:t>RCDPE ERA AGING REPORT]</w:t>
      </w:r>
      <w:r>
        <w:rPr>
          <w:rFonts w:ascii="r_ansi" w:hAnsi="r_ansi" w:cs="r_ansi"/>
          <w:sz w:val="20"/>
          <w:szCs w:val="20"/>
        </w:rPr>
        <w:t xml:space="preserve"> with a synonym of ETR.</w:t>
      </w:r>
    </w:p>
    <w:p w14:paraId="4F4DF481" w14:textId="77777777" w:rsidR="00DA2DED" w:rsidRDefault="00DA2DED" w:rsidP="00DA2DED">
      <w:pPr>
        <w:pStyle w:val="Heading1"/>
      </w:pPr>
      <w:r w:rsidRPr="00DA5EA3">
        <w:t>Conversation</w:t>
      </w:r>
    </w:p>
    <w:p w14:paraId="2717C3E6" w14:textId="77777777" w:rsidR="00784B05" w:rsidRDefault="00784B05" w:rsidP="00DA2D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24FA6A2" w14:textId="35E388D9" w:rsidR="00784B05" w:rsidRDefault="00784B05" w:rsidP="00DA2D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Current</w:t>
      </w:r>
      <w:r w:rsidRPr="0077789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menu EDI Lockbox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Reports </w:t>
      </w:r>
      <w:r w:rsidRPr="0077789B">
        <w:rPr>
          <w:rFonts w:ascii="Times New Roman" w:hAnsi="Times New Roman" w:cs="Times New Roman"/>
          <w:b/>
          <w:color w:val="000000"/>
          <w:sz w:val="24"/>
          <w:szCs w:val="24"/>
        </w:rPr>
        <w:t>Menu</w:t>
      </w:r>
    </w:p>
    <w:p w14:paraId="71B1AD1A" w14:textId="77777777" w:rsidR="00784B05" w:rsidRDefault="00784B05" w:rsidP="00DA2DED">
      <w:pPr>
        <w:rPr>
          <w:rFonts w:ascii="r_ansi" w:hAnsi="r_ansi" w:cs="r_ansi"/>
          <w:sz w:val="20"/>
          <w:szCs w:val="20"/>
        </w:rPr>
      </w:pPr>
    </w:p>
    <w:p w14:paraId="06B819EE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DA     EFT Daily Activity Report</w:t>
      </w:r>
    </w:p>
    <w:p w14:paraId="5FC78511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EFT    </w:t>
      </w:r>
      <w:proofErr w:type="spellStart"/>
      <w:r>
        <w:rPr>
          <w:rFonts w:ascii="r_ansi" w:hAnsi="r_ansi" w:cs="r_ansi"/>
          <w:sz w:val="20"/>
          <w:szCs w:val="20"/>
        </w:rPr>
        <w:t>EFT</w:t>
      </w:r>
      <w:proofErr w:type="spellEnd"/>
      <w:r>
        <w:rPr>
          <w:rFonts w:ascii="r_ansi" w:hAnsi="r_ansi" w:cs="r_ansi"/>
          <w:sz w:val="20"/>
          <w:szCs w:val="20"/>
        </w:rPr>
        <w:t xml:space="preserve"> Unmatched Aging Report</w:t>
      </w:r>
    </w:p>
    <w:p w14:paraId="0448D391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ERA    </w:t>
      </w:r>
      <w:proofErr w:type="spellStart"/>
      <w:r>
        <w:rPr>
          <w:rFonts w:ascii="r_ansi" w:hAnsi="r_ansi" w:cs="r_ansi"/>
          <w:sz w:val="20"/>
          <w:szCs w:val="20"/>
        </w:rPr>
        <w:t>ERA</w:t>
      </w:r>
      <w:proofErr w:type="spellEnd"/>
      <w:r>
        <w:rPr>
          <w:rFonts w:ascii="r_ansi" w:hAnsi="r_ansi" w:cs="r_ansi"/>
          <w:sz w:val="20"/>
          <w:szCs w:val="20"/>
        </w:rPr>
        <w:t xml:space="preserve"> Unmatched Aging Report</w:t>
      </w:r>
    </w:p>
    <w:p w14:paraId="78E914D9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UN     Unapplied EFT Deposits Report</w:t>
      </w:r>
    </w:p>
    <w:p w14:paraId="20D1CB5C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AB     Active Bills </w:t>
      </w:r>
      <w:proofErr w:type="gramStart"/>
      <w:r>
        <w:rPr>
          <w:rFonts w:ascii="r_ansi" w:hAnsi="r_ansi" w:cs="r_ansi"/>
          <w:sz w:val="20"/>
          <w:szCs w:val="20"/>
        </w:rPr>
        <w:t>With</w:t>
      </w:r>
      <w:proofErr w:type="gramEnd"/>
      <w:r>
        <w:rPr>
          <w:rFonts w:ascii="r_ansi" w:hAnsi="r_ansi" w:cs="r_ansi"/>
          <w:sz w:val="20"/>
          <w:szCs w:val="20"/>
        </w:rPr>
        <w:t xml:space="preserve"> EEOB Report</w:t>
      </w:r>
    </w:p>
    <w:p w14:paraId="2B734C15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     Auto-Decrease Adjustment report</w:t>
      </w:r>
    </w:p>
    <w:p w14:paraId="013A9C4C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AP     Auto-Post Report</w:t>
      </w:r>
    </w:p>
    <w:p w14:paraId="408ABAD8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APR    Auto-Posted Receipt Report</w:t>
      </w:r>
    </w:p>
    <w:p w14:paraId="252EC2E5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CR     835 CARC Data Report</w:t>
      </w:r>
    </w:p>
    <w:p w14:paraId="0DF782A4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DUPR   Duplicate EFT Deposits Audit Report</w:t>
      </w:r>
    </w:p>
    <w:p w14:paraId="6B5B90F0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ESC    ERA Status Change Audit Report</w:t>
      </w:r>
    </w:p>
    <w:p w14:paraId="32D42C58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ETA    EFT Transaction Audit Report</w:t>
      </w:r>
    </w:p>
    <w:p w14:paraId="10B5E7D7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MCR    EEOB Move/Copy/Remove Audit Report</w:t>
      </w:r>
    </w:p>
    <w:p w14:paraId="2D8BDB9A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PLB    Provider Level Adjustments (PLB) Report</w:t>
      </w:r>
    </w:p>
    <w:p w14:paraId="69747B22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POSR   ERAs Posted with Paper EOB Audit Report</w:t>
      </w:r>
    </w:p>
    <w:p w14:paraId="34A4BF8A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PX     Payer Exclusion Name / TIN Report</w:t>
      </w:r>
    </w:p>
    <w:p w14:paraId="2F54D219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QS     CARC/RARC Quick Search</w:t>
      </w:r>
    </w:p>
    <w:p w14:paraId="640CCF10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REMR   Remove ERA from Active Worklist Audit Report</w:t>
      </w:r>
    </w:p>
    <w:p w14:paraId="5A708BAD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TB     CARC/RARC Table Data Report</w:t>
      </w:r>
    </w:p>
    <w:p w14:paraId="0A3B047B" w14:textId="77777777" w:rsidR="00784B05" w:rsidRDefault="00784B05" w:rsidP="00DA2DED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VP     View/Print ERA</w:t>
      </w:r>
    </w:p>
    <w:p w14:paraId="62B5598A" w14:textId="77777777" w:rsidR="00DA2DED" w:rsidRPr="0077789B" w:rsidRDefault="00DA2DED" w:rsidP="00DA2DE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0D15A9A" w14:textId="1CE28EF6" w:rsidR="00DA2DED" w:rsidRDefault="00DA2DED" w:rsidP="00DA2DE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New</w:t>
      </w:r>
      <w:r w:rsidRPr="0077789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menu EDI Lockbox </w:t>
      </w:r>
      <w:r w:rsidR="00784B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Reports </w:t>
      </w:r>
      <w:r w:rsidRPr="0077789B">
        <w:rPr>
          <w:rFonts w:ascii="Times New Roman" w:hAnsi="Times New Roman" w:cs="Times New Roman"/>
          <w:b/>
          <w:color w:val="000000"/>
          <w:sz w:val="24"/>
          <w:szCs w:val="24"/>
        </w:rPr>
        <w:t>Menu</w:t>
      </w:r>
    </w:p>
    <w:p w14:paraId="3A8DAD6C" w14:textId="77777777" w:rsidR="00DA2DED" w:rsidRDefault="00DA2DED" w:rsidP="00DA2DE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5E9005A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DA     EFT Daily Activity Report</w:t>
      </w:r>
    </w:p>
    <w:p w14:paraId="66BF5EC6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EFT    </w:t>
      </w:r>
      <w:proofErr w:type="spellStart"/>
      <w:r>
        <w:rPr>
          <w:rFonts w:ascii="r_ansi" w:hAnsi="r_ansi" w:cs="r_ansi"/>
          <w:sz w:val="20"/>
          <w:szCs w:val="20"/>
        </w:rPr>
        <w:t>EFT</w:t>
      </w:r>
      <w:proofErr w:type="spellEnd"/>
      <w:r>
        <w:rPr>
          <w:rFonts w:ascii="r_ansi" w:hAnsi="r_ansi" w:cs="r_ansi"/>
          <w:sz w:val="20"/>
          <w:szCs w:val="20"/>
        </w:rPr>
        <w:t xml:space="preserve"> Unmatched Aging Report</w:t>
      </w:r>
    </w:p>
    <w:p w14:paraId="56A3C937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ERA    </w:t>
      </w:r>
      <w:proofErr w:type="spellStart"/>
      <w:r>
        <w:rPr>
          <w:rFonts w:ascii="r_ansi" w:hAnsi="r_ansi" w:cs="r_ansi"/>
          <w:sz w:val="20"/>
          <w:szCs w:val="20"/>
        </w:rPr>
        <w:t>ERA</w:t>
      </w:r>
      <w:proofErr w:type="spellEnd"/>
      <w:r>
        <w:rPr>
          <w:rFonts w:ascii="r_ansi" w:hAnsi="r_ansi" w:cs="r_ansi"/>
          <w:sz w:val="20"/>
          <w:szCs w:val="20"/>
        </w:rPr>
        <w:t xml:space="preserve"> Unmatched Aging Report</w:t>
      </w:r>
    </w:p>
    <w:p w14:paraId="20103FC6" w14:textId="2A6B592F" w:rsidR="00784B05" w:rsidRPr="002B1E8F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z w:val="20"/>
          <w:szCs w:val="20"/>
        </w:rPr>
      </w:pPr>
      <w:r w:rsidRPr="002B1E8F">
        <w:rPr>
          <w:rFonts w:ascii="r_ansi" w:hAnsi="r_ansi" w:cs="r_ansi"/>
          <w:b/>
          <w:sz w:val="20"/>
          <w:szCs w:val="20"/>
        </w:rPr>
        <w:t xml:space="preserve">   </w:t>
      </w:r>
      <w:r w:rsidRPr="002B1E8F">
        <w:rPr>
          <w:rFonts w:ascii="r_ansi" w:hAnsi="r_ansi" w:cs="r_ansi"/>
          <w:b/>
          <w:sz w:val="20"/>
          <w:szCs w:val="20"/>
          <w:highlight w:val="yellow"/>
        </w:rPr>
        <w:t>ETR    EFT/ERA Trending Report</w:t>
      </w:r>
    </w:p>
    <w:p w14:paraId="646B2369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UN     Unapplied EFT Deposits Report</w:t>
      </w:r>
    </w:p>
    <w:p w14:paraId="7D3A6A94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AB     Active Bills </w:t>
      </w:r>
      <w:proofErr w:type="gramStart"/>
      <w:r>
        <w:rPr>
          <w:rFonts w:ascii="r_ansi" w:hAnsi="r_ansi" w:cs="r_ansi"/>
          <w:sz w:val="20"/>
          <w:szCs w:val="20"/>
        </w:rPr>
        <w:t>With</w:t>
      </w:r>
      <w:proofErr w:type="gramEnd"/>
      <w:r>
        <w:rPr>
          <w:rFonts w:ascii="r_ansi" w:hAnsi="r_ansi" w:cs="r_ansi"/>
          <w:sz w:val="20"/>
          <w:szCs w:val="20"/>
        </w:rPr>
        <w:t xml:space="preserve"> EEOB Report</w:t>
      </w:r>
    </w:p>
    <w:p w14:paraId="45179E23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AD     Auto-Decrease Adjustment report</w:t>
      </w:r>
    </w:p>
    <w:p w14:paraId="361A6D9F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AP     Auto-Post Report</w:t>
      </w:r>
    </w:p>
    <w:p w14:paraId="2EEC3C7D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APR    Auto-Posted Receipt Report</w:t>
      </w:r>
    </w:p>
    <w:p w14:paraId="37D94514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CR     835 CARC Data Report</w:t>
      </w:r>
    </w:p>
    <w:p w14:paraId="253BD68D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DUPR   Duplicate EFT Deposits Audit Report</w:t>
      </w:r>
    </w:p>
    <w:p w14:paraId="03A2A13D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ESC    ERA Status Change Audit Report</w:t>
      </w:r>
    </w:p>
    <w:p w14:paraId="1110559D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ETA    EFT Transaction Audit Report</w:t>
      </w:r>
    </w:p>
    <w:p w14:paraId="3AB12135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MCR    EEOB Move/Copy/Remove Audit Report</w:t>
      </w:r>
    </w:p>
    <w:p w14:paraId="3853B86F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PLB    Provider Level Adjustments (PLB) Report</w:t>
      </w:r>
    </w:p>
    <w:p w14:paraId="7ED74D6B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POSR   ERAs Posted with Paper EOB Audit Report</w:t>
      </w:r>
    </w:p>
    <w:p w14:paraId="24C1EC92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PX     Payer Exclusion Name / TIN Report</w:t>
      </w:r>
    </w:p>
    <w:p w14:paraId="3E9D69B1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QS     CARC/RARC Quick Search</w:t>
      </w:r>
    </w:p>
    <w:p w14:paraId="37EC7E2C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REMR   Remove ERA from Active Worklist Audit Report</w:t>
      </w:r>
    </w:p>
    <w:p w14:paraId="06B133C8" w14:textId="77777777" w:rsidR="00784B05" w:rsidRDefault="00784B05" w:rsidP="00784B0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TB     CARC/RARC Table Data Report</w:t>
      </w:r>
    </w:p>
    <w:p w14:paraId="73493A23" w14:textId="77777777" w:rsidR="00784B05" w:rsidRDefault="00784B05" w:rsidP="006B18D6">
      <w:pPr>
        <w:pStyle w:val="BodyText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VP     View/Print ERA</w:t>
      </w:r>
      <w:r w:rsidDel="00784B05">
        <w:rPr>
          <w:rFonts w:ascii="r_ansi" w:hAnsi="r_ansi" w:cs="r_ansi"/>
          <w:sz w:val="20"/>
          <w:szCs w:val="20"/>
        </w:rPr>
        <w:t xml:space="preserve"> </w:t>
      </w:r>
    </w:p>
    <w:p w14:paraId="2A2184D3" w14:textId="620123ED" w:rsidR="006B18D6" w:rsidRPr="006B18D6" w:rsidRDefault="006B18D6" w:rsidP="006B18D6">
      <w:pPr>
        <w:pStyle w:val="BodyText"/>
        <w:rPr>
          <w:rFonts w:asciiTheme="minorHAnsi" w:hAnsiTheme="minorHAnsi"/>
          <w:i/>
          <w:color w:val="0070C0"/>
          <w:lang w:eastAsia="en-US"/>
        </w:rPr>
      </w:pPr>
    </w:p>
    <w:p w14:paraId="6B395932" w14:textId="620F854A" w:rsidR="00DF693E" w:rsidRDefault="00DF693E" w:rsidP="00DF693E">
      <w:pPr>
        <w:pStyle w:val="BodyText"/>
        <w:rPr>
          <w:b/>
        </w:rPr>
      </w:pPr>
      <w:r w:rsidRPr="00323D33">
        <w:rPr>
          <w:rFonts w:ascii="Times New Roman" w:hAnsi="Times New Roman"/>
        </w:rPr>
        <w:t xml:space="preserve">  </w:t>
      </w:r>
      <w:r>
        <w:rPr>
          <w:b/>
        </w:rPr>
        <w:t xml:space="preserve">Resolution – </w:t>
      </w:r>
      <w:r w:rsidR="00AD635D">
        <w:rPr>
          <w:b/>
        </w:rPr>
        <w:t>Added Changed Objects</w:t>
      </w:r>
    </w:p>
    <w:p w14:paraId="62F15650" w14:textId="77777777" w:rsidR="006B18D6" w:rsidRDefault="006B18D6" w:rsidP="006B18D6">
      <w:pPr>
        <w:pStyle w:val="BodyText"/>
        <w:rPr>
          <w:rFonts w:asciiTheme="minorHAnsi" w:hAnsiTheme="minorHAnsi"/>
          <w:i/>
          <w:color w:val="0070C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8"/>
        <w:gridCol w:w="69"/>
        <w:gridCol w:w="921"/>
        <w:gridCol w:w="63"/>
        <w:gridCol w:w="119"/>
        <w:gridCol w:w="1013"/>
        <w:gridCol w:w="94"/>
        <w:gridCol w:w="737"/>
        <w:gridCol w:w="153"/>
        <w:gridCol w:w="398"/>
        <w:gridCol w:w="550"/>
        <w:gridCol w:w="1076"/>
        <w:gridCol w:w="2045"/>
      </w:tblGrid>
      <w:tr w:rsidR="00653016" w:rsidRPr="00791E58" w14:paraId="5E283D72" w14:textId="77777777" w:rsidTr="00653016">
        <w:trPr>
          <w:cantSplit/>
          <w:tblHeader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E02796" w14:textId="77777777" w:rsidR="00653016" w:rsidRPr="00791E58" w:rsidRDefault="00653016" w:rsidP="00653016">
            <w:pPr>
              <w:pStyle w:val="BodyText"/>
            </w:pPr>
            <w:r w:rsidRPr="00791E58">
              <w:t>Options</w:t>
            </w:r>
          </w:p>
        </w:tc>
        <w:tc>
          <w:tcPr>
            <w:tcW w:w="378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B7870" w14:textId="77777777" w:rsidR="00653016" w:rsidRPr="00791E58" w:rsidRDefault="00653016" w:rsidP="00653016">
            <w:pPr>
              <w:pStyle w:val="BodyText"/>
            </w:pPr>
            <w:r w:rsidRPr="00791E58">
              <w:t>Activities</w:t>
            </w:r>
          </w:p>
        </w:tc>
      </w:tr>
      <w:tr w:rsidR="00653016" w:rsidRPr="00F92B28" w14:paraId="2C951025" w14:textId="77777777" w:rsidTr="00653016">
        <w:trPr>
          <w:cantSplit/>
          <w:tblHeader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CA39AC" w14:textId="77777777" w:rsidR="00653016" w:rsidRPr="00653016" w:rsidRDefault="00653016" w:rsidP="00653016">
            <w:pPr>
              <w:pStyle w:val="BodyText"/>
            </w:pPr>
            <w:r w:rsidRPr="00653016">
              <w:t>Option Name</w:t>
            </w:r>
          </w:p>
        </w:tc>
        <w:tc>
          <w:tcPr>
            <w:tcW w:w="378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34D9C" w14:textId="7C7E0558" w:rsidR="00653016" w:rsidRPr="00653016" w:rsidRDefault="00653016" w:rsidP="00024D77">
            <w:pPr>
              <w:pStyle w:val="BodyText"/>
            </w:pPr>
            <w:r w:rsidRPr="00653016">
              <w:t xml:space="preserve">RCDPE EDI LOCKBOX  </w:t>
            </w:r>
            <w:r w:rsidR="00784B05">
              <w:t xml:space="preserve">REPORTS </w:t>
            </w:r>
            <w:r w:rsidRPr="00653016">
              <w:t>MENU</w:t>
            </w:r>
          </w:p>
        </w:tc>
      </w:tr>
      <w:tr w:rsidR="00653016" w:rsidRPr="00F92B28" w14:paraId="7C588756" w14:textId="77777777" w:rsidTr="00024D77">
        <w:trPr>
          <w:cantSplit/>
        </w:trPr>
        <w:tc>
          <w:tcPr>
            <w:tcW w:w="1256" w:type="pct"/>
            <w:gridSpan w:val="2"/>
            <w:shd w:val="clear" w:color="auto" w:fill="D9D9D9"/>
            <w:vAlign w:val="center"/>
          </w:tcPr>
          <w:p w14:paraId="6D99374D" w14:textId="77777777" w:rsidR="00653016" w:rsidRPr="00791E58" w:rsidRDefault="00653016" w:rsidP="00815EF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right w:val="nil"/>
            </w:tcBorders>
          </w:tcPr>
          <w:p w14:paraId="29EB7957" w14:textId="77777777" w:rsidR="00653016" w:rsidRPr="00F92B28" w:rsidRDefault="00653016" w:rsidP="00815EFF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4B4D9B">
              <w:rPr>
                <w:rFonts w:ascii="Garamond" w:hAnsi="Garamond"/>
                <w:iCs/>
              </w:rPr>
            </w:r>
            <w:r w:rsidR="004B4D9B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left w:val="nil"/>
              <w:right w:val="nil"/>
            </w:tcBorders>
          </w:tcPr>
          <w:p w14:paraId="499AB587" w14:textId="77777777" w:rsidR="00653016" w:rsidRPr="00F92B28" w:rsidRDefault="00653016" w:rsidP="00815EFF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4B4D9B">
              <w:rPr>
                <w:rFonts w:ascii="Garamond" w:hAnsi="Garamond"/>
                <w:iCs/>
              </w:rPr>
            </w:r>
            <w:r w:rsidR="004B4D9B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4F32DB5A" w14:textId="77777777" w:rsidR="00653016" w:rsidRPr="00F92B28" w:rsidRDefault="00653016" w:rsidP="00815EFF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4B4D9B">
              <w:rPr>
                <w:rFonts w:ascii="Garamond" w:hAnsi="Garamond"/>
                <w:iCs/>
              </w:rPr>
            </w:r>
            <w:r w:rsidR="004B4D9B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7" w:type="pct"/>
            <w:gridSpan w:val="3"/>
            <w:tcBorders>
              <w:left w:val="nil"/>
            </w:tcBorders>
          </w:tcPr>
          <w:p w14:paraId="6D15E755" w14:textId="77777777" w:rsidR="00653016" w:rsidRPr="00F92B28" w:rsidRDefault="00653016" w:rsidP="00815EFF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4B4D9B">
              <w:rPr>
                <w:rFonts w:ascii="Garamond" w:hAnsi="Garamond"/>
                <w:iCs/>
              </w:rPr>
            </w:r>
            <w:r w:rsidR="004B4D9B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653016" w:rsidRPr="00F92B28" w14:paraId="47D2B721" w14:textId="77777777" w:rsidTr="00653016">
        <w:trPr>
          <w:cantSplit/>
        </w:trPr>
        <w:tc>
          <w:tcPr>
            <w:tcW w:w="1256" w:type="pct"/>
            <w:gridSpan w:val="2"/>
            <w:shd w:val="clear" w:color="auto" w:fill="D9D9D9"/>
            <w:vAlign w:val="center"/>
          </w:tcPr>
          <w:p w14:paraId="6B4CD7F7" w14:textId="77777777" w:rsidR="00653016" w:rsidRPr="00791E58" w:rsidRDefault="00653016" w:rsidP="00815EF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Menu Options that will invoke this reference</w:t>
            </w:r>
          </w:p>
        </w:tc>
        <w:tc>
          <w:tcPr>
            <w:tcW w:w="3744" w:type="pct"/>
            <w:gridSpan w:val="11"/>
          </w:tcPr>
          <w:p w14:paraId="7E0603F5" w14:textId="48CD80F6" w:rsidR="00653016" w:rsidRPr="00363813" w:rsidRDefault="00653016" w:rsidP="00815EFF">
            <w:pPr>
              <w:pStyle w:val="TableText"/>
              <w:rPr>
                <w:rFonts w:ascii="Times New Roman" w:hAnsi="Times New Roman" w:cs="Times New Roman"/>
              </w:rPr>
            </w:pPr>
          </w:p>
        </w:tc>
      </w:tr>
      <w:tr w:rsidR="00653016" w:rsidRPr="00F92B28" w14:paraId="1CDAB534" w14:textId="77777777" w:rsidTr="00024D77">
        <w:trPr>
          <w:cantSplit/>
        </w:trPr>
        <w:tc>
          <w:tcPr>
            <w:tcW w:w="1256" w:type="pct"/>
            <w:gridSpan w:val="2"/>
            <w:shd w:val="clear" w:color="auto" w:fill="D9D9D9"/>
            <w:vAlign w:val="center"/>
          </w:tcPr>
          <w:p w14:paraId="79C840D4" w14:textId="77777777" w:rsidR="00653016" w:rsidRPr="00791E58" w:rsidRDefault="00653016" w:rsidP="00815EF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right w:val="nil"/>
            </w:tcBorders>
          </w:tcPr>
          <w:p w14:paraId="126C0F09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4B4D9B">
              <w:rPr>
                <w:rFonts w:ascii="Garamond" w:hAnsi="Garamond"/>
              </w:rPr>
            </w:r>
            <w:r w:rsidR="004B4D9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</w:tcPr>
          <w:p w14:paraId="56899639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4B4D9B">
              <w:rPr>
                <w:rFonts w:ascii="Garamond" w:hAnsi="Garamond"/>
              </w:rPr>
            </w:r>
            <w:r w:rsidR="004B4D9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left w:val="nil"/>
              <w:right w:val="nil"/>
            </w:tcBorders>
          </w:tcPr>
          <w:p w14:paraId="7754ED42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4B4D9B">
              <w:rPr>
                <w:rFonts w:ascii="Garamond" w:hAnsi="Garamond"/>
              </w:rPr>
            </w:r>
            <w:r w:rsidR="004B4D9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left w:val="nil"/>
              <w:right w:val="nil"/>
            </w:tcBorders>
          </w:tcPr>
          <w:p w14:paraId="101EF40A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4B4D9B">
              <w:rPr>
                <w:rFonts w:ascii="Garamond" w:hAnsi="Garamond"/>
              </w:rPr>
            </w:r>
            <w:r w:rsidR="004B4D9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68" w:type="pct"/>
            <w:tcBorders>
              <w:left w:val="nil"/>
            </w:tcBorders>
          </w:tcPr>
          <w:p w14:paraId="0E84EF3D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4B4D9B">
              <w:rPr>
                <w:rFonts w:ascii="Garamond" w:hAnsi="Garamond"/>
              </w:rPr>
            </w:r>
            <w:r w:rsidR="004B4D9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Local Reference</w:t>
            </w:r>
          </w:p>
        </w:tc>
      </w:tr>
      <w:tr w:rsidR="00653016" w:rsidRPr="00F92B28" w14:paraId="5523155F" w14:textId="77777777" w:rsidTr="00653016">
        <w:trPr>
          <w:cantSplit/>
          <w:trHeight w:val="449"/>
        </w:trPr>
        <w:tc>
          <w:tcPr>
            <w:tcW w:w="1256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D664EA8" w14:textId="77777777" w:rsidR="00653016" w:rsidRPr="00791E58" w:rsidRDefault="00653016" w:rsidP="00815EF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Menu Text Description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</w:tcPr>
          <w:p w14:paraId="28E43071" w14:textId="12D435D0" w:rsidR="00653016" w:rsidRPr="00CD35E0" w:rsidRDefault="00653016" w:rsidP="00024D77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  <w:sz w:val="22"/>
                <w:szCs w:val="24"/>
              </w:rPr>
              <w:t>EDI Lockbox (</w:t>
            </w:r>
            <w:proofErr w:type="spellStart"/>
            <w:r w:rsidRPr="0047559C">
              <w:rPr>
                <w:rFonts w:ascii="Times New Roman" w:hAnsi="Times New Roman" w:cs="Times New Roman"/>
                <w:sz w:val="22"/>
                <w:szCs w:val="24"/>
              </w:rPr>
              <w:t>ePayments</w:t>
            </w:r>
            <w:proofErr w:type="spellEnd"/>
            <w:r w:rsidRPr="0047559C">
              <w:rPr>
                <w:rFonts w:ascii="Times New Roman" w:hAnsi="Times New Roman" w:cs="Times New Roman"/>
                <w:sz w:val="22"/>
                <w:szCs w:val="24"/>
              </w:rPr>
              <w:t xml:space="preserve">) </w:t>
            </w:r>
          </w:p>
        </w:tc>
      </w:tr>
      <w:tr w:rsidR="00653016" w:rsidRPr="00F92B28" w14:paraId="7487ED3E" w14:textId="77777777" w:rsidTr="00024D77">
        <w:trPr>
          <w:cantSplit/>
          <w:trHeight w:val="330"/>
        </w:trPr>
        <w:tc>
          <w:tcPr>
            <w:tcW w:w="1256" w:type="pct"/>
            <w:gridSpan w:val="2"/>
            <w:vMerge w:val="restart"/>
            <w:shd w:val="clear" w:color="auto" w:fill="D9D9D9"/>
            <w:vAlign w:val="center"/>
          </w:tcPr>
          <w:p w14:paraId="3DF7D1CD" w14:textId="77777777" w:rsidR="00653016" w:rsidRPr="00791E58" w:rsidRDefault="00653016" w:rsidP="00815EF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Type</w:t>
            </w:r>
          </w:p>
        </w:tc>
        <w:tc>
          <w:tcPr>
            <w:tcW w:w="576" w:type="pct"/>
            <w:gridSpan w:val="3"/>
            <w:tcBorders>
              <w:bottom w:val="nil"/>
              <w:right w:val="nil"/>
            </w:tcBorders>
          </w:tcPr>
          <w:p w14:paraId="67387BB7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4B4D9B">
              <w:rPr>
                <w:rFonts w:ascii="Garamond" w:hAnsi="Garamond"/>
              </w:rPr>
            </w:r>
            <w:r w:rsidR="004B4D9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Edit</w:t>
            </w:r>
          </w:p>
        </w:tc>
        <w:tc>
          <w:tcPr>
            <w:tcW w:w="963" w:type="pct"/>
            <w:gridSpan w:val="3"/>
            <w:tcBorders>
              <w:left w:val="nil"/>
              <w:bottom w:val="nil"/>
              <w:right w:val="nil"/>
            </w:tcBorders>
          </w:tcPr>
          <w:p w14:paraId="7CEEF7F0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4B4D9B">
              <w:rPr>
                <w:rFonts w:ascii="Garamond" w:hAnsi="Garamond"/>
              </w:rPr>
            </w:r>
            <w:r w:rsidR="004B4D9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Print</w:t>
            </w:r>
          </w:p>
        </w:tc>
        <w:tc>
          <w:tcPr>
            <w:tcW w:w="575" w:type="pct"/>
            <w:gridSpan w:val="3"/>
            <w:tcBorders>
              <w:left w:val="nil"/>
              <w:bottom w:val="nil"/>
              <w:right w:val="nil"/>
            </w:tcBorders>
          </w:tcPr>
          <w:p w14:paraId="76AAB7EE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4B4D9B">
              <w:rPr>
                <w:rFonts w:ascii="Garamond" w:hAnsi="Garamond"/>
              </w:rPr>
            </w:r>
            <w:r w:rsidR="004B4D9B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Menu</w:t>
            </w:r>
          </w:p>
        </w:tc>
        <w:tc>
          <w:tcPr>
            <w:tcW w:w="1629" w:type="pct"/>
            <w:gridSpan w:val="2"/>
            <w:tcBorders>
              <w:left w:val="nil"/>
              <w:bottom w:val="nil"/>
            </w:tcBorders>
          </w:tcPr>
          <w:p w14:paraId="0E5F2E82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4B4D9B">
              <w:rPr>
                <w:rFonts w:ascii="Garamond" w:hAnsi="Garamond"/>
              </w:rPr>
            </w:r>
            <w:r w:rsidR="004B4D9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Inquire</w:t>
            </w:r>
          </w:p>
        </w:tc>
      </w:tr>
      <w:tr w:rsidR="00653016" w:rsidRPr="00F92B28" w14:paraId="07AC2F70" w14:textId="77777777" w:rsidTr="00024D77">
        <w:trPr>
          <w:cantSplit/>
          <w:trHeight w:val="315"/>
        </w:trPr>
        <w:tc>
          <w:tcPr>
            <w:tcW w:w="1256" w:type="pct"/>
            <w:gridSpan w:val="2"/>
            <w:vMerge/>
            <w:shd w:val="clear" w:color="auto" w:fill="D9D9D9"/>
            <w:vAlign w:val="center"/>
          </w:tcPr>
          <w:p w14:paraId="1DA55052" w14:textId="77777777" w:rsidR="00653016" w:rsidRPr="00791E58" w:rsidRDefault="00653016" w:rsidP="00815EFF">
            <w:pPr>
              <w:pStyle w:val="TableText"/>
              <w:rPr>
                <w:b/>
              </w:rPr>
            </w:pPr>
          </w:p>
        </w:tc>
        <w:tc>
          <w:tcPr>
            <w:tcW w:w="576" w:type="pct"/>
            <w:gridSpan w:val="3"/>
            <w:tcBorders>
              <w:top w:val="nil"/>
              <w:right w:val="nil"/>
            </w:tcBorders>
          </w:tcPr>
          <w:p w14:paraId="6A0729BC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4B4D9B">
              <w:rPr>
                <w:rFonts w:ascii="Garamond" w:hAnsi="Garamond"/>
              </w:rPr>
            </w:r>
            <w:r w:rsidR="004B4D9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Action</w:t>
            </w:r>
          </w:p>
        </w:tc>
        <w:tc>
          <w:tcPr>
            <w:tcW w:w="963" w:type="pct"/>
            <w:gridSpan w:val="3"/>
            <w:tcBorders>
              <w:top w:val="nil"/>
              <w:left w:val="nil"/>
              <w:right w:val="nil"/>
            </w:tcBorders>
          </w:tcPr>
          <w:p w14:paraId="2FD90A3C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4B4D9B">
              <w:rPr>
                <w:rFonts w:ascii="Garamond" w:hAnsi="Garamond"/>
              </w:rPr>
            </w:r>
            <w:r w:rsidR="004B4D9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right w:val="nil"/>
            </w:tcBorders>
          </w:tcPr>
          <w:p w14:paraId="346A59B8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4B4D9B">
              <w:rPr>
                <w:rFonts w:ascii="Garamond" w:hAnsi="Garamond"/>
              </w:rPr>
            </w:r>
            <w:r w:rsidR="004B4D9B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Other</w:t>
            </w:r>
          </w:p>
        </w:tc>
        <w:tc>
          <w:tcPr>
            <w:tcW w:w="1629" w:type="pct"/>
            <w:gridSpan w:val="2"/>
            <w:tcBorders>
              <w:top w:val="nil"/>
              <w:left w:val="nil"/>
            </w:tcBorders>
          </w:tcPr>
          <w:p w14:paraId="6F00AAFA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</w:p>
        </w:tc>
      </w:tr>
      <w:tr w:rsidR="00653016" w:rsidRPr="00F92B28" w14:paraId="192758CE" w14:textId="77777777" w:rsidTr="00653016">
        <w:trPr>
          <w:cantSplit/>
        </w:trPr>
        <w:tc>
          <w:tcPr>
            <w:tcW w:w="1256" w:type="pct"/>
            <w:gridSpan w:val="2"/>
            <w:shd w:val="clear" w:color="auto" w:fill="D9D9D9"/>
            <w:vAlign w:val="center"/>
          </w:tcPr>
          <w:p w14:paraId="73A47D7A" w14:textId="77777777" w:rsidR="00653016" w:rsidRPr="00791E58" w:rsidRDefault="00653016" w:rsidP="00815EF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Routine</w:t>
            </w:r>
          </w:p>
        </w:tc>
        <w:tc>
          <w:tcPr>
            <w:tcW w:w="3744" w:type="pct"/>
            <w:gridSpan w:val="11"/>
          </w:tcPr>
          <w:p w14:paraId="086EAE74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</w:p>
        </w:tc>
      </w:tr>
      <w:tr w:rsidR="00653016" w:rsidRPr="00F92B28" w14:paraId="79128595" w14:textId="77777777" w:rsidTr="00653016">
        <w:tc>
          <w:tcPr>
            <w:tcW w:w="1256" w:type="pct"/>
            <w:gridSpan w:val="2"/>
            <w:shd w:val="clear" w:color="auto" w:fill="D9D9D9"/>
            <w:vAlign w:val="center"/>
          </w:tcPr>
          <w:p w14:paraId="1586A750" w14:textId="77777777" w:rsidR="00653016" w:rsidRPr="00791E58" w:rsidRDefault="00653016" w:rsidP="00815EF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Definition</w:t>
            </w:r>
          </w:p>
        </w:tc>
        <w:tc>
          <w:tcPr>
            <w:tcW w:w="3744" w:type="pct"/>
            <w:gridSpan w:val="11"/>
          </w:tcPr>
          <w:p w14:paraId="7DE0C65E" w14:textId="1FE4F266" w:rsidR="00784B05" w:rsidRPr="002B1E8F" w:rsidRDefault="00784B05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RCDPE EDI LOCKBOX ACT REPORT</w:t>
            </w:r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 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Ord: 10 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>: DA</w:t>
            </w:r>
          </w:p>
          <w:p w14:paraId="79BC6F93" w14:textId="6ABE4188" w:rsidR="00784B05" w:rsidRPr="002B1E8F" w:rsidRDefault="00784B05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RCDPE EFT AGING REPORT</w:t>
            </w:r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       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Ord: 30 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>: EFT</w:t>
            </w:r>
          </w:p>
          <w:p w14:paraId="2EF5D0D0" w14:textId="2D33ED6D" w:rsidR="00784B05" w:rsidRPr="002B1E8F" w:rsidRDefault="00784B05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RCDPE ERA AGING REPORT</w:t>
            </w:r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       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Ord: 40 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>: ERA</w:t>
            </w:r>
          </w:p>
          <w:p w14:paraId="084F314C" w14:textId="3C28352E" w:rsidR="00784B05" w:rsidRPr="002B1E8F" w:rsidRDefault="00784B05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RCDPE VIEW/PRINT ERA</w:t>
            </w:r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         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Ord:    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>: VP</w:t>
            </w:r>
          </w:p>
          <w:p w14:paraId="13B7449B" w14:textId="6D8D0398" w:rsidR="00784B05" w:rsidRPr="002B1E8F" w:rsidRDefault="00784B05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RCDPE ACTIVE WITH EEOB REPORT</w:t>
            </w:r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Ord: 60 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>: AB</w:t>
            </w:r>
          </w:p>
          <w:p w14:paraId="514A8482" w14:textId="55CFCEE9" w:rsidR="00784B05" w:rsidRPr="002B1E8F" w:rsidRDefault="00784B05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RCDPE REMOVED ERA AUDIT</w:t>
            </w:r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      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Ord:    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>: REMR</w:t>
            </w:r>
          </w:p>
          <w:p w14:paraId="17788ACC" w14:textId="215019BD" w:rsidR="00784B05" w:rsidRPr="002B1E8F" w:rsidRDefault="00784B05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RCDPE ERA W/PAPER EOB REPORT</w:t>
            </w:r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 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Ord:    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>: POSR</w:t>
            </w:r>
          </w:p>
          <w:p w14:paraId="47AB36A6" w14:textId="18F8337E" w:rsidR="00784B05" w:rsidRPr="002B1E8F" w:rsidRDefault="00784B05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RCDPE EFT AUDIT REPORT</w:t>
            </w:r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       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Ord:    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>: DUPR</w:t>
            </w:r>
          </w:p>
          <w:p w14:paraId="12A1CC0C" w14:textId="04DC155C" w:rsidR="008C7609" w:rsidRPr="002B1E8F" w:rsidRDefault="00784B05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RCDPE</w:t>
            </w:r>
            <w:r w:rsidR="008C7609" w:rsidRPr="002B1E8F">
              <w:rPr>
                <w:rFonts w:ascii="r_ansi" w:hAnsi="r_ansi"/>
                <w:sz w:val="18"/>
                <w:szCs w:val="18"/>
              </w:rPr>
              <w:t xml:space="preserve"> EEOB MOVE/COPY/RMOVE RPT</w:t>
            </w:r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 xml:space="preserve"> Ord:        </w:t>
            </w:r>
            <w:proofErr w:type="spellStart"/>
            <w:r w:rsidR="008C7609"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="008C7609" w:rsidRPr="00AA1F0B">
              <w:rPr>
                <w:rFonts w:ascii="r_ansi" w:hAnsi="r_ansi"/>
                <w:sz w:val="18"/>
                <w:szCs w:val="18"/>
              </w:rPr>
              <w:t>: MCR</w:t>
            </w:r>
          </w:p>
          <w:p w14:paraId="618B1469" w14:textId="70A110EF" w:rsidR="008C7609" w:rsidRPr="002B1E8F" w:rsidRDefault="008C7609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RCDPE AUTO-POST REPORT</w:t>
            </w:r>
            <w:r w:rsidRPr="00AA1F0B">
              <w:rPr>
                <w:rFonts w:ascii="r_ansi" w:hAnsi="r_ansi"/>
                <w:sz w:val="18"/>
                <w:szCs w:val="18"/>
              </w:rPr>
              <w:t xml:space="preserve">            </w:t>
            </w:r>
            <w:proofErr w:type="spellStart"/>
            <w:r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Pr="00AA1F0B">
              <w:rPr>
                <w:rFonts w:ascii="r_ansi" w:hAnsi="r_ansi"/>
                <w:sz w:val="18"/>
                <w:szCs w:val="18"/>
              </w:rPr>
              <w:t xml:space="preserve"> Ord: 80     </w:t>
            </w:r>
            <w:proofErr w:type="spellStart"/>
            <w:r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Pr="00AA1F0B">
              <w:rPr>
                <w:rFonts w:ascii="r_ansi" w:hAnsi="r_ansi"/>
                <w:sz w:val="18"/>
                <w:szCs w:val="18"/>
              </w:rPr>
              <w:t>: AP</w:t>
            </w:r>
          </w:p>
          <w:p w14:paraId="630B25D2" w14:textId="79E1846D" w:rsidR="008C7609" w:rsidRPr="002B1E8F" w:rsidRDefault="008C7609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RCDPE AUTO-DECREASE REPORT</w:t>
            </w:r>
            <w:r w:rsidRPr="00AA1F0B">
              <w:rPr>
                <w:rFonts w:ascii="r_ansi" w:hAnsi="r_ansi"/>
                <w:sz w:val="18"/>
                <w:szCs w:val="18"/>
              </w:rPr>
              <w:t xml:space="preserve">        </w:t>
            </w:r>
            <w:proofErr w:type="spellStart"/>
            <w:r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Pr="00AA1F0B">
              <w:rPr>
                <w:rFonts w:ascii="r_ansi" w:hAnsi="r_ansi"/>
                <w:sz w:val="18"/>
                <w:szCs w:val="18"/>
              </w:rPr>
              <w:t xml:space="preserve"> Ord: 70     </w:t>
            </w:r>
            <w:proofErr w:type="spellStart"/>
            <w:r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Pr="00AA1F0B">
              <w:rPr>
                <w:rFonts w:ascii="r_ansi" w:hAnsi="r_ansi"/>
                <w:sz w:val="18"/>
                <w:szCs w:val="18"/>
              </w:rPr>
              <w:t>: AD</w:t>
            </w:r>
          </w:p>
          <w:p w14:paraId="2957046B" w14:textId="5BA24634" w:rsidR="008C7609" w:rsidRPr="002B1E8F" w:rsidRDefault="008C7609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RCDPE PAYER EXCLUSION NAME TIN</w:t>
            </w:r>
            <w:r w:rsidRPr="00AA1F0B">
              <w:rPr>
                <w:rFonts w:ascii="r_ansi" w:hAnsi="r_ansi"/>
                <w:sz w:val="18"/>
                <w:szCs w:val="18"/>
              </w:rPr>
              <w:t xml:space="preserve">    </w:t>
            </w:r>
            <w:proofErr w:type="spellStart"/>
            <w:r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Pr="00AA1F0B">
              <w:rPr>
                <w:rFonts w:ascii="r_ansi" w:hAnsi="r_ansi"/>
                <w:sz w:val="18"/>
                <w:szCs w:val="18"/>
              </w:rPr>
              <w:t xml:space="preserve"> Ord:        </w:t>
            </w:r>
            <w:proofErr w:type="spellStart"/>
            <w:r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Pr="00AA1F0B">
              <w:rPr>
                <w:rFonts w:ascii="r_ansi" w:hAnsi="r_ansi"/>
                <w:sz w:val="18"/>
                <w:szCs w:val="18"/>
              </w:rPr>
              <w:t>: PX</w:t>
            </w:r>
          </w:p>
          <w:p w14:paraId="6AA9B61E" w14:textId="7B6C156C" w:rsidR="008C7609" w:rsidRPr="002B1E8F" w:rsidRDefault="008C7609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RCDPE CARC/RARC TABLE REPORT</w:t>
            </w:r>
            <w:r w:rsidRPr="00AA1F0B">
              <w:rPr>
                <w:rFonts w:ascii="r_ansi" w:hAnsi="r_ansi"/>
                <w:sz w:val="18"/>
                <w:szCs w:val="18"/>
              </w:rPr>
              <w:t xml:space="preserve">      </w:t>
            </w:r>
            <w:proofErr w:type="spellStart"/>
            <w:r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Pr="00AA1F0B">
              <w:rPr>
                <w:rFonts w:ascii="r_ansi" w:hAnsi="r_ansi"/>
                <w:sz w:val="18"/>
                <w:szCs w:val="18"/>
              </w:rPr>
              <w:t xml:space="preserve"> Ord:        </w:t>
            </w:r>
            <w:proofErr w:type="spellStart"/>
            <w:r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Pr="00AA1F0B">
              <w:rPr>
                <w:rFonts w:ascii="r_ansi" w:hAnsi="r_ansi"/>
                <w:sz w:val="18"/>
                <w:szCs w:val="18"/>
              </w:rPr>
              <w:t>: TB</w:t>
            </w:r>
          </w:p>
          <w:p w14:paraId="5CFDCA76" w14:textId="7C7EDCF2" w:rsidR="008C7609" w:rsidRPr="002B1E8F" w:rsidRDefault="008C7609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RCDPE PROVIDER LVL ADJ REPORT</w:t>
            </w:r>
            <w:r w:rsidRPr="00AA1F0B">
              <w:rPr>
                <w:rFonts w:ascii="r_ansi" w:hAnsi="r_ansi"/>
                <w:sz w:val="18"/>
                <w:szCs w:val="18"/>
              </w:rPr>
              <w:t xml:space="preserve">     </w:t>
            </w:r>
            <w:proofErr w:type="spellStart"/>
            <w:r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Pr="00AA1F0B">
              <w:rPr>
                <w:rFonts w:ascii="r_ansi" w:hAnsi="r_ansi"/>
                <w:sz w:val="18"/>
                <w:szCs w:val="18"/>
              </w:rPr>
              <w:t xml:space="preserve"> Ord:        </w:t>
            </w:r>
            <w:proofErr w:type="spellStart"/>
            <w:r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Pr="00AA1F0B">
              <w:rPr>
                <w:rFonts w:ascii="r_ansi" w:hAnsi="r_ansi"/>
                <w:sz w:val="18"/>
                <w:szCs w:val="18"/>
              </w:rPr>
              <w:t>: PLB</w:t>
            </w:r>
          </w:p>
          <w:p w14:paraId="182D8CE4" w14:textId="192D0DF9" w:rsidR="008C7609" w:rsidRPr="002B1E8F" w:rsidRDefault="008C7609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lastRenderedPageBreak/>
              <w:t>RCDPE EFT TRANSACTION AUD REP</w:t>
            </w:r>
            <w:r w:rsidRPr="00AA1F0B">
              <w:rPr>
                <w:rFonts w:ascii="r_ansi" w:hAnsi="r_ansi"/>
                <w:sz w:val="18"/>
                <w:szCs w:val="18"/>
              </w:rPr>
              <w:t xml:space="preserve">     </w:t>
            </w:r>
            <w:proofErr w:type="spellStart"/>
            <w:r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Pr="00AA1F0B">
              <w:rPr>
                <w:rFonts w:ascii="r_ansi" w:hAnsi="r_ansi"/>
                <w:sz w:val="18"/>
                <w:szCs w:val="18"/>
              </w:rPr>
              <w:t xml:space="preserve"> Ord:       </w:t>
            </w:r>
            <w:proofErr w:type="spellStart"/>
            <w:r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Pr="00AA1F0B">
              <w:rPr>
                <w:rFonts w:ascii="r_ansi" w:hAnsi="r_ansi"/>
                <w:sz w:val="18"/>
                <w:szCs w:val="18"/>
              </w:rPr>
              <w:t xml:space="preserve">: </w:t>
            </w:r>
            <w:r w:rsidR="00AA1F0B" w:rsidRPr="00AA1F0B">
              <w:rPr>
                <w:rFonts w:ascii="r_ansi" w:hAnsi="r_ansi"/>
                <w:sz w:val="18"/>
                <w:szCs w:val="18"/>
              </w:rPr>
              <w:t>ETA</w:t>
            </w:r>
          </w:p>
          <w:p w14:paraId="000F9590" w14:textId="707DC7AF" w:rsidR="008C7609" w:rsidRPr="002B1E8F" w:rsidRDefault="008C7609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RCDPE CARC CODE PAYER REPORT</w:t>
            </w:r>
            <w:r w:rsidR="00AA1F0B" w:rsidRPr="00AA1F0B">
              <w:rPr>
                <w:rFonts w:ascii="r_ansi" w:hAnsi="r_ansi"/>
                <w:sz w:val="18"/>
                <w:szCs w:val="18"/>
              </w:rPr>
              <w:t xml:space="preserve">      </w:t>
            </w:r>
            <w:proofErr w:type="spellStart"/>
            <w:r w:rsidR="00AA1F0B"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="00AA1F0B" w:rsidRPr="00AA1F0B">
              <w:rPr>
                <w:rFonts w:ascii="r_ansi" w:hAnsi="r_ansi"/>
                <w:sz w:val="18"/>
                <w:szCs w:val="18"/>
              </w:rPr>
              <w:t xml:space="preserve"> Ord:       </w:t>
            </w:r>
            <w:proofErr w:type="spellStart"/>
            <w:r w:rsidR="00AA1F0B"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="00AA1F0B" w:rsidRPr="00AA1F0B">
              <w:rPr>
                <w:rFonts w:ascii="r_ansi" w:hAnsi="r_ansi"/>
                <w:sz w:val="18"/>
                <w:szCs w:val="18"/>
              </w:rPr>
              <w:t>: CR</w:t>
            </w:r>
          </w:p>
          <w:p w14:paraId="46FE0CB1" w14:textId="24626BF1" w:rsidR="008C7609" w:rsidRPr="002B1E8F" w:rsidRDefault="008C7609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RCDPE ERA STATYS CHNG AUD REP</w:t>
            </w:r>
            <w:r w:rsidR="00AA1F0B" w:rsidRPr="00AA1F0B">
              <w:rPr>
                <w:rFonts w:ascii="r_ansi" w:hAnsi="r_ansi"/>
                <w:sz w:val="18"/>
                <w:szCs w:val="18"/>
              </w:rPr>
              <w:t xml:space="preserve">     </w:t>
            </w:r>
            <w:proofErr w:type="spellStart"/>
            <w:r w:rsidR="00AA1F0B"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="00AA1F0B" w:rsidRPr="00AA1F0B">
              <w:rPr>
                <w:rFonts w:ascii="r_ansi" w:hAnsi="r_ansi"/>
                <w:sz w:val="18"/>
                <w:szCs w:val="18"/>
              </w:rPr>
              <w:t xml:space="preserve"> Ord:       </w:t>
            </w:r>
            <w:proofErr w:type="spellStart"/>
            <w:r w:rsidR="00AA1F0B"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="00AA1F0B" w:rsidRPr="00AA1F0B">
              <w:rPr>
                <w:rFonts w:ascii="r_ansi" w:hAnsi="r_ansi"/>
                <w:sz w:val="18"/>
                <w:szCs w:val="18"/>
              </w:rPr>
              <w:t>: ESC</w:t>
            </w:r>
          </w:p>
          <w:p w14:paraId="117D7C8C" w14:textId="6ED3B2DF" w:rsidR="008C7609" w:rsidRPr="002B1E8F" w:rsidRDefault="008C7609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RCDPE UNAPPLIED EFT DEP REPORT</w:t>
            </w:r>
            <w:r w:rsidR="00AA1F0B" w:rsidRPr="00AA1F0B">
              <w:rPr>
                <w:rFonts w:ascii="r_ansi" w:hAnsi="r_ansi"/>
                <w:sz w:val="18"/>
                <w:szCs w:val="18"/>
              </w:rPr>
              <w:t xml:space="preserve">    </w:t>
            </w:r>
            <w:proofErr w:type="spellStart"/>
            <w:r w:rsidR="00AA1F0B"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="00AA1F0B" w:rsidRPr="00AA1F0B">
              <w:rPr>
                <w:rFonts w:ascii="r_ansi" w:hAnsi="r_ansi"/>
                <w:sz w:val="18"/>
                <w:szCs w:val="18"/>
              </w:rPr>
              <w:t xml:space="preserve"> Ord:       </w:t>
            </w:r>
            <w:proofErr w:type="spellStart"/>
            <w:r w:rsidR="00AA1F0B"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="00AA1F0B" w:rsidRPr="00AA1F0B">
              <w:rPr>
                <w:rFonts w:ascii="r_ansi" w:hAnsi="r_ansi"/>
                <w:sz w:val="18"/>
                <w:szCs w:val="18"/>
              </w:rPr>
              <w:t>: UN</w:t>
            </w:r>
          </w:p>
          <w:p w14:paraId="4A82094D" w14:textId="1211D235" w:rsidR="00AA1F0B" w:rsidRPr="00AA1F0B" w:rsidRDefault="008C7609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2B1E8F">
              <w:rPr>
                <w:rFonts w:ascii="r_ansi" w:hAnsi="r_ansi"/>
                <w:sz w:val="18"/>
                <w:szCs w:val="18"/>
              </w:rPr>
              <w:t>RCD</w:t>
            </w:r>
            <w:r w:rsidR="00AA1F0B" w:rsidRPr="00AA1F0B">
              <w:rPr>
                <w:rFonts w:ascii="r_ansi" w:hAnsi="r_ansi"/>
                <w:sz w:val="18"/>
                <w:szCs w:val="18"/>
              </w:rPr>
              <w:t>P</w:t>
            </w:r>
            <w:r w:rsidRPr="002B1E8F">
              <w:rPr>
                <w:rFonts w:ascii="r_ansi" w:hAnsi="r_ansi"/>
                <w:sz w:val="18"/>
                <w:szCs w:val="18"/>
              </w:rPr>
              <w:t>E AUTO-POST RECE</w:t>
            </w:r>
            <w:bookmarkStart w:id="0" w:name="_GoBack"/>
            <w:r w:rsidRPr="002B1E8F">
              <w:rPr>
                <w:rFonts w:ascii="r_ansi" w:hAnsi="r_ansi"/>
                <w:sz w:val="18"/>
                <w:szCs w:val="18"/>
              </w:rPr>
              <w:t>IP</w:t>
            </w:r>
            <w:bookmarkEnd w:id="0"/>
            <w:r w:rsidRPr="002B1E8F">
              <w:rPr>
                <w:rFonts w:ascii="r_ansi" w:hAnsi="r_ansi"/>
                <w:sz w:val="18"/>
                <w:szCs w:val="18"/>
              </w:rPr>
              <w:t>T REPORT</w:t>
            </w:r>
            <w:r w:rsidR="00AA1F0B" w:rsidRPr="00AA1F0B">
              <w:rPr>
                <w:rFonts w:ascii="r_ansi" w:hAnsi="r_ansi"/>
                <w:sz w:val="18"/>
                <w:szCs w:val="18"/>
              </w:rPr>
              <w:t xml:space="preserve">    </w:t>
            </w:r>
            <w:proofErr w:type="spellStart"/>
            <w:r w:rsidR="00AA1F0B" w:rsidRPr="00AA1F0B">
              <w:rPr>
                <w:rFonts w:ascii="r_ansi" w:hAnsi="r_ansi"/>
                <w:sz w:val="18"/>
                <w:szCs w:val="18"/>
              </w:rPr>
              <w:t>Disp</w:t>
            </w:r>
            <w:proofErr w:type="spellEnd"/>
            <w:r w:rsidR="00AA1F0B" w:rsidRPr="00AA1F0B">
              <w:rPr>
                <w:rFonts w:ascii="r_ansi" w:hAnsi="r_ansi"/>
                <w:sz w:val="18"/>
                <w:szCs w:val="18"/>
              </w:rPr>
              <w:t xml:space="preserve"> Ord: 90    </w:t>
            </w:r>
            <w:proofErr w:type="spellStart"/>
            <w:r w:rsidR="00AA1F0B" w:rsidRPr="00AA1F0B">
              <w:rPr>
                <w:rFonts w:ascii="r_ansi" w:hAnsi="r_ansi"/>
                <w:sz w:val="18"/>
                <w:szCs w:val="18"/>
              </w:rPr>
              <w:t>Syn</w:t>
            </w:r>
            <w:proofErr w:type="spellEnd"/>
            <w:r w:rsidR="00AA1F0B" w:rsidRPr="00AA1F0B">
              <w:rPr>
                <w:rFonts w:ascii="r_ansi" w:hAnsi="r_ansi"/>
                <w:sz w:val="18"/>
                <w:szCs w:val="18"/>
              </w:rPr>
              <w:t>: APR</w:t>
            </w:r>
          </w:p>
          <w:p w14:paraId="165940AA" w14:textId="4D412B20" w:rsidR="008568BA" w:rsidRPr="002B1E8F" w:rsidRDefault="00AA1F0B" w:rsidP="00815EFF">
            <w:pPr>
              <w:pStyle w:val="TableText"/>
              <w:rPr>
                <w:rFonts w:ascii="r_ansi" w:hAnsi="r_ansi"/>
                <w:b/>
                <w:sz w:val="18"/>
                <w:szCs w:val="18"/>
              </w:rPr>
            </w:pPr>
            <w:r w:rsidRPr="002B1E8F">
              <w:rPr>
                <w:rFonts w:ascii="r_ansi" w:hAnsi="r_ansi" w:cs="r_ansi"/>
                <w:b/>
                <w:sz w:val="18"/>
                <w:szCs w:val="18"/>
                <w:highlight w:val="yellow"/>
              </w:rPr>
              <w:t>RCDPE EFT-ERA TRENDING REPORT</w:t>
            </w:r>
            <w:r w:rsidRPr="002B1E8F" w:rsidDel="00784B0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r w:rsidRPr="002B1E8F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   </w:t>
            </w:r>
            <w:proofErr w:type="spellStart"/>
            <w:r w:rsidRPr="002B1E8F">
              <w:rPr>
                <w:rFonts w:ascii="r_ansi" w:hAnsi="r_ansi"/>
                <w:b/>
                <w:sz w:val="18"/>
                <w:szCs w:val="18"/>
                <w:highlight w:val="yellow"/>
              </w:rPr>
              <w:t>Disp</w:t>
            </w:r>
            <w:proofErr w:type="spellEnd"/>
            <w:r w:rsidRPr="002B1E8F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Ord: 45    </w:t>
            </w:r>
            <w:proofErr w:type="spellStart"/>
            <w:r w:rsidRPr="002B1E8F">
              <w:rPr>
                <w:rFonts w:ascii="r_ansi" w:hAnsi="r_ansi"/>
                <w:b/>
                <w:sz w:val="18"/>
                <w:szCs w:val="18"/>
                <w:highlight w:val="yellow"/>
              </w:rPr>
              <w:t>Syn</w:t>
            </w:r>
            <w:proofErr w:type="spellEnd"/>
            <w:r w:rsidRPr="002B1E8F">
              <w:rPr>
                <w:rFonts w:ascii="r_ansi" w:hAnsi="r_ansi"/>
                <w:b/>
                <w:sz w:val="18"/>
                <w:szCs w:val="18"/>
                <w:highlight w:val="yellow"/>
              </w:rPr>
              <w:t>: ETR</w:t>
            </w:r>
          </w:p>
        </w:tc>
      </w:tr>
      <w:tr w:rsidR="008C7609" w:rsidRPr="00F92B28" w14:paraId="7F567394" w14:textId="77777777" w:rsidTr="00653016">
        <w:tc>
          <w:tcPr>
            <w:tcW w:w="1256" w:type="pct"/>
            <w:gridSpan w:val="2"/>
            <w:shd w:val="clear" w:color="auto" w:fill="D9D9D9"/>
            <w:vAlign w:val="center"/>
          </w:tcPr>
          <w:p w14:paraId="1FE851E6" w14:textId="79ABA536" w:rsidR="008C7609" w:rsidRPr="00791E58" w:rsidRDefault="008C7609" w:rsidP="00815EFF">
            <w:pPr>
              <w:pStyle w:val="TableText"/>
              <w:rPr>
                <w:b/>
              </w:rPr>
            </w:pPr>
          </w:p>
        </w:tc>
        <w:tc>
          <w:tcPr>
            <w:tcW w:w="3744" w:type="pct"/>
            <w:gridSpan w:val="11"/>
          </w:tcPr>
          <w:p w14:paraId="2E9AAFC9" w14:textId="77777777" w:rsidR="008C7609" w:rsidRPr="008C7609" w:rsidRDefault="008C7609" w:rsidP="00815EFF">
            <w:pPr>
              <w:pStyle w:val="TableText"/>
              <w:rPr>
                <w:rFonts w:ascii="r_ansi" w:hAnsi="r_ansi"/>
                <w:sz w:val="18"/>
                <w:szCs w:val="18"/>
              </w:rPr>
            </w:pPr>
          </w:p>
        </w:tc>
      </w:tr>
    </w:tbl>
    <w:p w14:paraId="43D09804" w14:textId="161FB3E5" w:rsidR="00EA39C7" w:rsidRDefault="00EA39C7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p w14:paraId="39DE5984" w14:textId="77777777" w:rsidR="00EA39C7" w:rsidRDefault="00EA39C7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p w14:paraId="7B991356" w14:textId="77777777" w:rsidR="00EA39C7" w:rsidRDefault="00EA39C7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p w14:paraId="0FA51C1C" w14:textId="77777777" w:rsidR="00EB30C6" w:rsidRDefault="00EB30C6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p w14:paraId="7820AD64" w14:textId="6B034BF8" w:rsidR="00293AE0" w:rsidRDefault="00293AE0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p w14:paraId="54478CCE" w14:textId="77777777" w:rsidR="00293AE0" w:rsidRDefault="00293AE0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p w14:paraId="7AF3C1CE" w14:textId="77777777" w:rsidR="00293AE0" w:rsidRDefault="00293AE0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p w14:paraId="03212DFE" w14:textId="77777777" w:rsidR="00293AE0" w:rsidRDefault="00293AE0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sectPr w:rsidR="00293AE0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72EAB3" w14:textId="77777777" w:rsidR="004B4D9B" w:rsidRDefault="004B4D9B" w:rsidP="00B81ED4">
      <w:pPr>
        <w:spacing w:after="0" w:line="240" w:lineRule="auto"/>
      </w:pPr>
      <w:r>
        <w:separator/>
      </w:r>
    </w:p>
  </w:endnote>
  <w:endnote w:type="continuationSeparator" w:id="0">
    <w:p w14:paraId="731792F9" w14:textId="77777777" w:rsidR="004B4D9B" w:rsidRDefault="004B4D9B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A058A" w14:textId="77777777" w:rsidR="008260FE" w:rsidRDefault="008260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8EE9E" w14:textId="77777777" w:rsidR="008260FE" w:rsidRDefault="008260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77233" w14:textId="77777777" w:rsidR="008260FE" w:rsidRDefault="008260F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DelRangeStart w:id="5" w:author="Author"/>
  <w:sdt>
    <w:sdtPr>
      <w:id w:val="-492721967"/>
      <w:docPartObj>
        <w:docPartGallery w:val="Page Numbers (Bottom of Page)"/>
        <w:docPartUnique/>
      </w:docPartObj>
    </w:sdtPr>
    <w:sdtEndPr/>
    <w:sdtContent>
      <w:customXmlDelRangeEnd w:id="5"/>
      <w:customXmlDelRangeStart w:id="6" w:author="Author"/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customXmlDelRangeEnd w:id="6"/>
          <w:p w14:paraId="55647AD7" w14:textId="4E681410" w:rsidR="00DB2CB9" w:rsidRPr="002407DA" w:rsidDel="008260FE" w:rsidRDefault="00DB2CB9">
            <w:pPr>
              <w:pStyle w:val="Footer"/>
              <w:jc w:val="center"/>
              <w:rPr>
                <w:del w:id="7" w:author="Author"/>
              </w:rPr>
            </w:pPr>
            <w:del w:id="8" w:author="Author">
              <w:r w:rsidRPr="002407DA" w:rsidDel="008260FE">
                <w:delText xml:space="preserve">Page </w:delText>
              </w:r>
              <w:r w:rsidRPr="002407DA" w:rsidDel="008260FE">
                <w:rPr>
                  <w:bCs/>
                  <w:sz w:val="24"/>
                  <w:szCs w:val="24"/>
                </w:rPr>
                <w:fldChar w:fldCharType="begin"/>
              </w:r>
              <w:r w:rsidRPr="002407DA" w:rsidDel="008260FE">
                <w:rPr>
                  <w:bCs/>
                </w:rPr>
                <w:delInstrText xml:space="preserve"> PAGE </w:delInstrText>
              </w:r>
              <w:r w:rsidRPr="002407DA" w:rsidDel="008260FE">
                <w:rPr>
                  <w:bCs/>
                  <w:sz w:val="24"/>
                  <w:szCs w:val="24"/>
                </w:rPr>
                <w:fldChar w:fldCharType="separate"/>
              </w:r>
              <w:r w:rsidR="008260FE" w:rsidDel="008260FE">
                <w:rPr>
                  <w:bCs/>
                  <w:noProof/>
                </w:rPr>
                <w:delText>4</w:delText>
              </w:r>
              <w:r w:rsidRPr="002407DA" w:rsidDel="008260FE">
                <w:rPr>
                  <w:bCs/>
                  <w:sz w:val="24"/>
                  <w:szCs w:val="24"/>
                </w:rPr>
                <w:fldChar w:fldCharType="end"/>
              </w:r>
              <w:r w:rsidRPr="002407DA" w:rsidDel="008260FE">
                <w:delText xml:space="preserve"> of </w:delText>
              </w:r>
              <w:r w:rsidRPr="002407DA" w:rsidDel="008260FE">
                <w:rPr>
                  <w:bCs/>
                  <w:sz w:val="24"/>
                  <w:szCs w:val="24"/>
                </w:rPr>
                <w:fldChar w:fldCharType="begin"/>
              </w:r>
              <w:r w:rsidRPr="002407DA" w:rsidDel="008260FE">
                <w:rPr>
                  <w:bCs/>
                </w:rPr>
                <w:delInstrText xml:space="preserve"> NUMPAGES  </w:delInstrText>
              </w:r>
              <w:r w:rsidRPr="002407DA" w:rsidDel="008260FE">
                <w:rPr>
                  <w:bCs/>
                  <w:sz w:val="24"/>
                  <w:szCs w:val="24"/>
                </w:rPr>
                <w:fldChar w:fldCharType="separate"/>
              </w:r>
              <w:r w:rsidR="008260FE" w:rsidDel="008260FE">
                <w:rPr>
                  <w:bCs/>
                  <w:noProof/>
                </w:rPr>
                <w:delText>4</w:delText>
              </w:r>
              <w:r w:rsidRPr="002407DA" w:rsidDel="008260FE">
                <w:rPr>
                  <w:bCs/>
                  <w:sz w:val="24"/>
                  <w:szCs w:val="24"/>
                </w:rPr>
                <w:fldChar w:fldCharType="end"/>
              </w:r>
            </w:del>
          </w:p>
          <w:customXmlDelRangeStart w:id="9" w:author="Author"/>
        </w:sdtContent>
      </w:sdt>
      <w:customXmlDelRangeEnd w:id="9"/>
      <w:customXmlDelRangeStart w:id="10" w:author="Author"/>
    </w:sdtContent>
  </w:sdt>
  <w:customXmlDelRangeEnd w:id="10"/>
  <w:p w14:paraId="4292578D" w14:textId="77777777" w:rsidR="00DB2CB9" w:rsidRDefault="00DB2C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92E1C8" w14:textId="77777777" w:rsidR="004B4D9B" w:rsidRDefault="004B4D9B" w:rsidP="00B81ED4">
      <w:pPr>
        <w:spacing w:after="0" w:line="240" w:lineRule="auto"/>
      </w:pPr>
      <w:r>
        <w:separator/>
      </w:r>
    </w:p>
  </w:footnote>
  <w:footnote w:type="continuationSeparator" w:id="0">
    <w:p w14:paraId="1BB6DC63" w14:textId="77777777" w:rsidR="004B4D9B" w:rsidRDefault="004B4D9B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1CC99" w14:textId="77777777" w:rsidR="008260FE" w:rsidRDefault="008260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9950C" w14:textId="77777777" w:rsidR="008260FE" w:rsidRDefault="008260F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36282" w14:textId="77777777" w:rsidR="008260FE" w:rsidRDefault="008260F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1591B204" w:rsidR="00DB2CB9" w:rsidRPr="005B7B1B" w:rsidRDefault="004B4D9B">
    <w:pPr>
      <w:pStyle w:val="Header"/>
      <w:rPr>
        <w:rFonts w:ascii="Times New Roman" w:hAnsi="Times New Roman" w:cs="Times New Roman"/>
        <w:sz w:val="20"/>
      </w:rPr>
    </w:pPr>
    <w:customXmlDelRangeStart w:id="1" w:author="Author"/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customXmlDelRangeEnd w:id="1"/>
        <w:del w:id="2" w:author="Author">
          <w:r w:rsidDel="008260FE">
            <w:rPr>
              <w:noProof/>
              <w:sz w:val="20"/>
              <w:lang w:eastAsia="zh-TW"/>
            </w:rPr>
            <w:pict w14:anchorId="6EED3916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del>
        <w:customXmlDelRangeStart w:id="3" w:author="Author"/>
      </w:sdtContent>
    </w:sdt>
    <w:customXmlDelRangeEnd w:id="3"/>
    <w:del w:id="4" w:author="Author">
      <w:r w:rsidR="00DB2CB9" w:rsidDel="008260FE">
        <w:rPr>
          <w:rFonts w:ascii="Times New Roman" w:hAnsi="Times New Roman" w:cs="Times New Roman"/>
          <w:sz w:val="20"/>
        </w:rPr>
        <w:delText>MCCF EDI TAS US</w:delText>
      </w:r>
      <w:r w:rsidR="00B643C5" w:rsidDel="008260FE">
        <w:rPr>
          <w:rFonts w:ascii="Times New Roman" w:hAnsi="Times New Roman" w:cs="Times New Roman"/>
          <w:sz w:val="20"/>
        </w:rPr>
        <w:delText>2521</w:delText>
      </w:r>
      <w:r w:rsidR="00DB2CB9" w:rsidDel="008260FE">
        <w:rPr>
          <w:rFonts w:ascii="Times New Roman" w:hAnsi="Times New Roman" w:cs="Times New Roman"/>
          <w:sz w:val="20"/>
        </w:rPr>
        <w:delText xml:space="preserve"> SDD</w:delText>
      </w:r>
    </w:del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0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7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8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710186"/>
    <w:multiLevelType w:val="hybridMultilevel"/>
    <w:tmpl w:val="FA9CD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18"/>
  </w:num>
  <w:num w:numId="4">
    <w:abstractNumId w:val="15"/>
  </w:num>
  <w:num w:numId="5">
    <w:abstractNumId w:val="1"/>
  </w:num>
  <w:num w:numId="6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21"/>
  </w:num>
  <w:num w:numId="10">
    <w:abstractNumId w:val="34"/>
  </w:num>
  <w:num w:numId="11">
    <w:abstractNumId w:val="38"/>
  </w:num>
  <w:num w:numId="12">
    <w:abstractNumId w:val="12"/>
  </w:num>
  <w:num w:numId="13">
    <w:abstractNumId w:val="31"/>
  </w:num>
  <w:num w:numId="14">
    <w:abstractNumId w:val="30"/>
  </w:num>
  <w:num w:numId="15">
    <w:abstractNumId w:val="2"/>
  </w:num>
  <w:num w:numId="16">
    <w:abstractNumId w:val="36"/>
  </w:num>
  <w:num w:numId="17">
    <w:abstractNumId w:val="39"/>
  </w:num>
  <w:num w:numId="18">
    <w:abstractNumId w:val="23"/>
  </w:num>
  <w:num w:numId="19">
    <w:abstractNumId w:val="9"/>
  </w:num>
  <w:num w:numId="20">
    <w:abstractNumId w:val="6"/>
  </w:num>
  <w:num w:numId="21">
    <w:abstractNumId w:val="11"/>
  </w:num>
  <w:num w:numId="22">
    <w:abstractNumId w:val="19"/>
  </w:num>
  <w:num w:numId="23">
    <w:abstractNumId w:val="4"/>
  </w:num>
  <w:num w:numId="24">
    <w:abstractNumId w:val="10"/>
  </w:num>
  <w:num w:numId="25">
    <w:abstractNumId w:val="26"/>
  </w:num>
  <w:num w:numId="26">
    <w:abstractNumId w:val="17"/>
  </w:num>
  <w:num w:numId="27">
    <w:abstractNumId w:val="5"/>
  </w:num>
  <w:num w:numId="28">
    <w:abstractNumId w:val="7"/>
  </w:num>
  <w:num w:numId="29">
    <w:abstractNumId w:val="35"/>
  </w:num>
  <w:num w:numId="30">
    <w:abstractNumId w:val="0"/>
  </w:num>
  <w:num w:numId="31">
    <w:abstractNumId w:val="27"/>
  </w:num>
  <w:num w:numId="32">
    <w:abstractNumId w:val="22"/>
  </w:num>
  <w:num w:numId="33">
    <w:abstractNumId w:val="16"/>
  </w:num>
  <w:num w:numId="34">
    <w:abstractNumId w:val="20"/>
  </w:num>
  <w:num w:numId="35">
    <w:abstractNumId w:val="28"/>
  </w:num>
  <w:num w:numId="36">
    <w:abstractNumId w:val="25"/>
  </w:num>
  <w:num w:numId="37">
    <w:abstractNumId w:val="14"/>
  </w:num>
  <w:num w:numId="38">
    <w:abstractNumId w:val="8"/>
  </w:num>
  <w:num w:numId="39">
    <w:abstractNumId w:val="29"/>
  </w:num>
  <w:num w:numId="40">
    <w:abstractNumId w:val="3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D1C"/>
    <w:rsid w:val="0000672B"/>
    <w:rsid w:val="00007319"/>
    <w:rsid w:val="00011416"/>
    <w:rsid w:val="000138F7"/>
    <w:rsid w:val="00024D77"/>
    <w:rsid w:val="0003246A"/>
    <w:rsid w:val="000358FE"/>
    <w:rsid w:val="00040EB7"/>
    <w:rsid w:val="00041C8F"/>
    <w:rsid w:val="00043E15"/>
    <w:rsid w:val="000455AE"/>
    <w:rsid w:val="00046F79"/>
    <w:rsid w:val="00051DB8"/>
    <w:rsid w:val="00057FC7"/>
    <w:rsid w:val="00065FA0"/>
    <w:rsid w:val="000710F8"/>
    <w:rsid w:val="00071AC5"/>
    <w:rsid w:val="00074024"/>
    <w:rsid w:val="0007552E"/>
    <w:rsid w:val="00087ACA"/>
    <w:rsid w:val="000A3203"/>
    <w:rsid w:val="000B507F"/>
    <w:rsid w:val="000B6C72"/>
    <w:rsid w:val="000B7003"/>
    <w:rsid w:val="000C728B"/>
    <w:rsid w:val="000D0910"/>
    <w:rsid w:val="000E4AFA"/>
    <w:rsid w:val="000E4B1D"/>
    <w:rsid w:val="000F1BBE"/>
    <w:rsid w:val="00100DF1"/>
    <w:rsid w:val="00112515"/>
    <w:rsid w:val="00115334"/>
    <w:rsid w:val="00115365"/>
    <w:rsid w:val="00122200"/>
    <w:rsid w:val="00122BFA"/>
    <w:rsid w:val="001358B2"/>
    <w:rsid w:val="00136651"/>
    <w:rsid w:val="00144443"/>
    <w:rsid w:val="00146DAB"/>
    <w:rsid w:val="00152BDB"/>
    <w:rsid w:val="00152CAF"/>
    <w:rsid w:val="00154865"/>
    <w:rsid w:val="00162A4D"/>
    <w:rsid w:val="00182661"/>
    <w:rsid w:val="00182C82"/>
    <w:rsid w:val="00191340"/>
    <w:rsid w:val="001919C6"/>
    <w:rsid w:val="00191DE6"/>
    <w:rsid w:val="00194093"/>
    <w:rsid w:val="00197B59"/>
    <w:rsid w:val="001B379F"/>
    <w:rsid w:val="001B417E"/>
    <w:rsid w:val="001B47A3"/>
    <w:rsid w:val="001C6156"/>
    <w:rsid w:val="001C7764"/>
    <w:rsid w:val="001D3A76"/>
    <w:rsid w:val="001D3DAD"/>
    <w:rsid w:val="001E657F"/>
    <w:rsid w:val="001F2C1D"/>
    <w:rsid w:val="001F5110"/>
    <w:rsid w:val="002012C6"/>
    <w:rsid w:val="0020242B"/>
    <w:rsid w:val="002073F1"/>
    <w:rsid w:val="00213C69"/>
    <w:rsid w:val="00215DA5"/>
    <w:rsid w:val="00217AB6"/>
    <w:rsid w:val="00223229"/>
    <w:rsid w:val="002363E0"/>
    <w:rsid w:val="00237A45"/>
    <w:rsid w:val="00237E54"/>
    <w:rsid w:val="002407DA"/>
    <w:rsid w:val="0024219A"/>
    <w:rsid w:val="00244C9D"/>
    <w:rsid w:val="00257F79"/>
    <w:rsid w:val="0026055C"/>
    <w:rsid w:val="00263624"/>
    <w:rsid w:val="00263E57"/>
    <w:rsid w:val="00264B88"/>
    <w:rsid w:val="00271366"/>
    <w:rsid w:val="002766AC"/>
    <w:rsid w:val="00280708"/>
    <w:rsid w:val="00281C50"/>
    <w:rsid w:val="002826F3"/>
    <w:rsid w:val="00283C1B"/>
    <w:rsid w:val="00292D29"/>
    <w:rsid w:val="00293AE0"/>
    <w:rsid w:val="00293BAC"/>
    <w:rsid w:val="00296EFC"/>
    <w:rsid w:val="002B1E8F"/>
    <w:rsid w:val="002B294C"/>
    <w:rsid w:val="002C0994"/>
    <w:rsid w:val="002C13F9"/>
    <w:rsid w:val="002D2DD3"/>
    <w:rsid w:val="002D5C50"/>
    <w:rsid w:val="002E61D7"/>
    <w:rsid w:val="002F288F"/>
    <w:rsid w:val="0031476E"/>
    <w:rsid w:val="00317AF6"/>
    <w:rsid w:val="00330EA2"/>
    <w:rsid w:val="0033331F"/>
    <w:rsid w:val="0033462F"/>
    <w:rsid w:val="00334CFE"/>
    <w:rsid w:val="00347A9F"/>
    <w:rsid w:val="00353666"/>
    <w:rsid w:val="00354BF7"/>
    <w:rsid w:val="003562BC"/>
    <w:rsid w:val="0035711A"/>
    <w:rsid w:val="00360280"/>
    <w:rsid w:val="00361074"/>
    <w:rsid w:val="003628E1"/>
    <w:rsid w:val="00363813"/>
    <w:rsid w:val="00364D54"/>
    <w:rsid w:val="00367D83"/>
    <w:rsid w:val="003856F8"/>
    <w:rsid w:val="003905E2"/>
    <w:rsid w:val="00392468"/>
    <w:rsid w:val="0039553C"/>
    <w:rsid w:val="003966B3"/>
    <w:rsid w:val="003B7B43"/>
    <w:rsid w:val="003C06CB"/>
    <w:rsid w:val="003C3E0D"/>
    <w:rsid w:val="003C6905"/>
    <w:rsid w:val="003C6A9D"/>
    <w:rsid w:val="003D15ED"/>
    <w:rsid w:val="003D44CB"/>
    <w:rsid w:val="003E18C7"/>
    <w:rsid w:val="003E2A7D"/>
    <w:rsid w:val="003E49C9"/>
    <w:rsid w:val="003F2460"/>
    <w:rsid w:val="003F2B4D"/>
    <w:rsid w:val="004128D9"/>
    <w:rsid w:val="00412FFB"/>
    <w:rsid w:val="00416EB9"/>
    <w:rsid w:val="00427433"/>
    <w:rsid w:val="004301E3"/>
    <w:rsid w:val="00437F5F"/>
    <w:rsid w:val="004476B5"/>
    <w:rsid w:val="004626D3"/>
    <w:rsid w:val="0046560F"/>
    <w:rsid w:val="00470066"/>
    <w:rsid w:val="0047559C"/>
    <w:rsid w:val="004770BF"/>
    <w:rsid w:val="00484BBD"/>
    <w:rsid w:val="004A4871"/>
    <w:rsid w:val="004B0BA9"/>
    <w:rsid w:val="004B13AF"/>
    <w:rsid w:val="004B31C0"/>
    <w:rsid w:val="004B4D9B"/>
    <w:rsid w:val="004D213E"/>
    <w:rsid w:val="004E0CC3"/>
    <w:rsid w:val="004E4F95"/>
    <w:rsid w:val="004E594D"/>
    <w:rsid w:val="004E694A"/>
    <w:rsid w:val="00501766"/>
    <w:rsid w:val="0052110A"/>
    <w:rsid w:val="005215E0"/>
    <w:rsid w:val="00523ABB"/>
    <w:rsid w:val="00526D9B"/>
    <w:rsid w:val="00535CD5"/>
    <w:rsid w:val="00540B74"/>
    <w:rsid w:val="00542EC7"/>
    <w:rsid w:val="00547FDF"/>
    <w:rsid w:val="00553DD6"/>
    <w:rsid w:val="00555BAC"/>
    <w:rsid w:val="00556125"/>
    <w:rsid w:val="005612AC"/>
    <w:rsid w:val="0057034C"/>
    <w:rsid w:val="005708D8"/>
    <w:rsid w:val="00576F4B"/>
    <w:rsid w:val="00582055"/>
    <w:rsid w:val="0058778E"/>
    <w:rsid w:val="005B0C4E"/>
    <w:rsid w:val="005B2044"/>
    <w:rsid w:val="005B4FF5"/>
    <w:rsid w:val="005B7B1B"/>
    <w:rsid w:val="005C6DFC"/>
    <w:rsid w:val="005D1BD1"/>
    <w:rsid w:val="005D4973"/>
    <w:rsid w:val="005D7AD4"/>
    <w:rsid w:val="005E273B"/>
    <w:rsid w:val="005F0D8B"/>
    <w:rsid w:val="005F22D4"/>
    <w:rsid w:val="005F51CB"/>
    <w:rsid w:val="00603606"/>
    <w:rsid w:val="00606DE8"/>
    <w:rsid w:val="00611935"/>
    <w:rsid w:val="00616219"/>
    <w:rsid w:val="00625530"/>
    <w:rsid w:val="00632FB5"/>
    <w:rsid w:val="00634580"/>
    <w:rsid w:val="006366A4"/>
    <w:rsid w:val="006375AB"/>
    <w:rsid w:val="006437AC"/>
    <w:rsid w:val="00653016"/>
    <w:rsid w:val="00655D50"/>
    <w:rsid w:val="0065686B"/>
    <w:rsid w:val="00657BBD"/>
    <w:rsid w:val="00657BE0"/>
    <w:rsid w:val="0066043A"/>
    <w:rsid w:val="006672DC"/>
    <w:rsid w:val="00667B4B"/>
    <w:rsid w:val="00673A30"/>
    <w:rsid w:val="00681F55"/>
    <w:rsid w:val="0069692D"/>
    <w:rsid w:val="006A45F1"/>
    <w:rsid w:val="006A5F51"/>
    <w:rsid w:val="006B18D6"/>
    <w:rsid w:val="006B1A0E"/>
    <w:rsid w:val="006B50F7"/>
    <w:rsid w:val="006B68CB"/>
    <w:rsid w:val="006B7259"/>
    <w:rsid w:val="006C177F"/>
    <w:rsid w:val="006C4AB5"/>
    <w:rsid w:val="006C4E43"/>
    <w:rsid w:val="006D17FA"/>
    <w:rsid w:val="006E1623"/>
    <w:rsid w:val="006E3A80"/>
    <w:rsid w:val="006E621C"/>
    <w:rsid w:val="006F3BF8"/>
    <w:rsid w:val="006F6A68"/>
    <w:rsid w:val="006F762D"/>
    <w:rsid w:val="00700BA6"/>
    <w:rsid w:val="00703060"/>
    <w:rsid w:val="00704FB7"/>
    <w:rsid w:val="0071240D"/>
    <w:rsid w:val="00714C6C"/>
    <w:rsid w:val="007225EE"/>
    <w:rsid w:val="00724266"/>
    <w:rsid w:val="0073094E"/>
    <w:rsid w:val="00736FC6"/>
    <w:rsid w:val="00737A4A"/>
    <w:rsid w:val="00740199"/>
    <w:rsid w:val="00741D65"/>
    <w:rsid w:val="007431E4"/>
    <w:rsid w:val="00753EB7"/>
    <w:rsid w:val="00754B8C"/>
    <w:rsid w:val="00776099"/>
    <w:rsid w:val="00777F9C"/>
    <w:rsid w:val="00784B05"/>
    <w:rsid w:val="007855F3"/>
    <w:rsid w:val="0078631D"/>
    <w:rsid w:val="00790EB8"/>
    <w:rsid w:val="00795B7B"/>
    <w:rsid w:val="007A12E2"/>
    <w:rsid w:val="007A4B11"/>
    <w:rsid w:val="007A74D2"/>
    <w:rsid w:val="007B03F9"/>
    <w:rsid w:val="007B772C"/>
    <w:rsid w:val="007D0623"/>
    <w:rsid w:val="007D2198"/>
    <w:rsid w:val="007F2230"/>
    <w:rsid w:val="007F295E"/>
    <w:rsid w:val="007F333D"/>
    <w:rsid w:val="00810C38"/>
    <w:rsid w:val="00813585"/>
    <w:rsid w:val="00815F3C"/>
    <w:rsid w:val="008260FE"/>
    <w:rsid w:val="00837462"/>
    <w:rsid w:val="00854629"/>
    <w:rsid w:val="00855BEE"/>
    <w:rsid w:val="008568BA"/>
    <w:rsid w:val="00863371"/>
    <w:rsid w:val="008748B5"/>
    <w:rsid w:val="008770A7"/>
    <w:rsid w:val="00880573"/>
    <w:rsid w:val="0088104C"/>
    <w:rsid w:val="008837E1"/>
    <w:rsid w:val="00893E06"/>
    <w:rsid w:val="008940DA"/>
    <w:rsid w:val="00895041"/>
    <w:rsid w:val="0089646E"/>
    <w:rsid w:val="008A4B2B"/>
    <w:rsid w:val="008B21C8"/>
    <w:rsid w:val="008B28F8"/>
    <w:rsid w:val="008B7AD5"/>
    <w:rsid w:val="008C119A"/>
    <w:rsid w:val="008C161C"/>
    <w:rsid w:val="008C2113"/>
    <w:rsid w:val="008C5A4C"/>
    <w:rsid w:val="008C6967"/>
    <w:rsid w:val="008C7609"/>
    <w:rsid w:val="008E06C4"/>
    <w:rsid w:val="008E2317"/>
    <w:rsid w:val="008F7700"/>
    <w:rsid w:val="008F793E"/>
    <w:rsid w:val="00902626"/>
    <w:rsid w:val="009056DE"/>
    <w:rsid w:val="009072DB"/>
    <w:rsid w:val="00912BD0"/>
    <w:rsid w:val="00913311"/>
    <w:rsid w:val="00915760"/>
    <w:rsid w:val="00917BE5"/>
    <w:rsid w:val="00921983"/>
    <w:rsid w:val="00922492"/>
    <w:rsid w:val="00922D6B"/>
    <w:rsid w:val="00925068"/>
    <w:rsid w:val="00926205"/>
    <w:rsid w:val="00927E35"/>
    <w:rsid w:val="009342AB"/>
    <w:rsid w:val="00935AB0"/>
    <w:rsid w:val="009369B9"/>
    <w:rsid w:val="009423E6"/>
    <w:rsid w:val="00944A75"/>
    <w:rsid w:val="00953A3A"/>
    <w:rsid w:val="009543D3"/>
    <w:rsid w:val="0095744D"/>
    <w:rsid w:val="009606EC"/>
    <w:rsid w:val="00966C2D"/>
    <w:rsid w:val="00975369"/>
    <w:rsid w:val="00980B95"/>
    <w:rsid w:val="00982E5D"/>
    <w:rsid w:val="00984223"/>
    <w:rsid w:val="00993737"/>
    <w:rsid w:val="00996F78"/>
    <w:rsid w:val="009A09EB"/>
    <w:rsid w:val="009B5C07"/>
    <w:rsid w:val="009B67EF"/>
    <w:rsid w:val="009C1520"/>
    <w:rsid w:val="009C6DDC"/>
    <w:rsid w:val="009D1D44"/>
    <w:rsid w:val="009E287F"/>
    <w:rsid w:val="009F3220"/>
    <w:rsid w:val="009F4532"/>
    <w:rsid w:val="009F6C6F"/>
    <w:rsid w:val="009F7269"/>
    <w:rsid w:val="00A0367E"/>
    <w:rsid w:val="00A05D64"/>
    <w:rsid w:val="00A105CB"/>
    <w:rsid w:val="00A12E67"/>
    <w:rsid w:val="00A12FFA"/>
    <w:rsid w:val="00A22C08"/>
    <w:rsid w:val="00A32334"/>
    <w:rsid w:val="00A367F3"/>
    <w:rsid w:val="00A3753A"/>
    <w:rsid w:val="00A37BEC"/>
    <w:rsid w:val="00A435FB"/>
    <w:rsid w:val="00A43E33"/>
    <w:rsid w:val="00A446E6"/>
    <w:rsid w:val="00A448EE"/>
    <w:rsid w:val="00A53D36"/>
    <w:rsid w:val="00A73243"/>
    <w:rsid w:val="00A73A4C"/>
    <w:rsid w:val="00A807BB"/>
    <w:rsid w:val="00A866B3"/>
    <w:rsid w:val="00A93BCB"/>
    <w:rsid w:val="00AA1F0B"/>
    <w:rsid w:val="00AA440A"/>
    <w:rsid w:val="00AC20D0"/>
    <w:rsid w:val="00AD46E7"/>
    <w:rsid w:val="00AD635D"/>
    <w:rsid w:val="00AE0A00"/>
    <w:rsid w:val="00AE62D7"/>
    <w:rsid w:val="00AE7297"/>
    <w:rsid w:val="00AF2CF1"/>
    <w:rsid w:val="00AF2D4A"/>
    <w:rsid w:val="00AF35DD"/>
    <w:rsid w:val="00AF5121"/>
    <w:rsid w:val="00AF62EE"/>
    <w:rsid w:val="00AF6685"/>
    <w:rsid w:val="00B0030A"/>
    <w:rsid w:val="00B006A8"/>
    <w:rsid w:val="00B00D1E"/>
    <w:rsid w:val="00B03020"/>
    <w:rsid w:val="00B2458F"/>
    <w:rsid w:val="00B336DF"/>
    <w:rsid w:val="00B339A8"/>
    <w:rsid w:val="00B34A6F"/>
    <w:rsid w:val="00B429E5"/>
    <w:rsid w:val="00B54944"/>
    <w:rsid w:val="00B643C5"/>
    <w:rsid w:val="00B6724A"/>
    <w:rsid w:val="00B71259"/>
    <w:rsid w:val="00B71851"/>
    <w:rsid w:val="00B721DD"/>
    <w:rsid w:val="00B7237F"/>
    <w:rsid w:val="00B73374"/>
    <w:rsid w:val="00B768A8"/>
    <w:rsid w:val="00B81ED4"/>
    <w:rsid w:val="00B8308E"/>
    <w:rsid w:val="00B85C65"/>
    <w:rsid w:val="00B92EB2"/>
    <w:rsid w:val="00B97B67"/>
    <w:rsid w:val="00B97DAF"/>
    <w:rsid w:val="00BC087F"/>
    <w:rsid w:val="00BC461F"/>
    <w:rsid w:val="00BD2C42"/>
    <w:rsid w:val="00BD6364"/>
    <w:rsid w:val="00BE3344"/>
    <w:rsid w:val="00BE77A5"/>
    <w:rsid w:val="00BF1692"/>
    <w:rsid w:val="00BF553B"/>
    <w:rsid w:val="00C0144B"/>
    <w:rsid w:val="00C02274"/>
    <w:rsid w:val="00C026BA"/>
    <w:rsid w:val="00C27488"/>
    <w:rsid w:val="00C35718"/>
    <w:rsid w:val="00C40167"/>
    <w:rsid w:val="00C40BE6"/>
    <w:rsid w:val="00C441B6"/>
    <w:rsid w:val="00C514E2"/>
    <w:rsid w:val="00C51B08"/>
    <w:rsid w:val="00C539C3"/>
    <w:rsid w:val="00C55FC3"/>
    <w:rsid w:val="00C60E1D"/>
    <w:rsid w:val="00C66CD6"/>
    <w:rsid w:val="00C82196"/>
    <w:rsid w:val="00C82D46"/>
    <w:rsid w:val="00C9601D"/>
    <w:rsid w:val="00C967D9"/>
    <w:rsid w:val="00CD1B9B"/>
    <w:rsid w:val="00CD35E0"/>
    <w:rsid w:val="00CF5232"/>
    <w:rsid w:val="00D1243D"/>
    <w:rsid w:val="00D37AE3"/>
    <w:rsid w:val="00D43453"/>
    <w:rsid w:val="00D5350F"/>
    <w:rsid w:val="00D53DAB"/>
    <w:rsid w:val="00D7373C"/>
    <w:rsid w:val="00D76751"/>
    <w:rsid w:val="00D82775"/>
    <w:rsid w:val="00D84912"/>
    <w:rsid w:val="00D903CA"/>
    <w:rsid w:val="00D90CA7"/>
    <w:rsid w:val="00D92696"/>
    <w:rsid w:val="00D96FC1"/>
    <w:rsid w:val="00D97C4D"/>
    <w:rsid w:val="00DA2DED"/>
    <w:rsid w:val="00DA4962"/>
    <w:rsid w:val="00DA5EA3"/>
    <w:rsid w:val="00DB2CB9"/>
    <w:rsid w:val="00DB7EC6"/>
    <w:rsid w:val="00DC22DD"/>
    <w:rsid w:val="00DC2607"/>
    <w:rsid w:val="00DC5544"/>
    <w:rsid w:val="00DE0D04"/>
    <w:rsid w:val="00DF294B"/>
    <w:rsid w:val="00DF3274"/>
    <w:rsid w:val="00DF693E"/>
    <w:rsid w:val="00E03EC3"/>
    <w:rsid w:val="00E26A85"/>
    <w:rsid w:val="00E300DE"/>
    <w:rsid w:val="00E32AFA"/>
    <w:rsid w:val="00E414DE"/>
    <w:rsid w:val="00E42426"/>
    <w:rsid w:val="00E662DB"/>
    <w:rsid w:val="00E74975"/>
    <w:rsid w:val="00E824B8"/>
    <w:rsid w:val="00E846D7"/>
    <w:rsid w:val="00E910E6"/>
    <w:rsid w:val="00E91349"/>
    <w:rsid w:val="00E94212"/>
    <w:rsid w:val="00E95A78"/>
    <w:rsid w:val="00E96FD7"/>
    <w:rsid w:val="00EA12FA"/>
    <w:rsid w:val="00EA39C7"/>
    <w:rsid w:val="00EA4E70"/>
    <w:rsid w:val="00EB1F53"/>
    <w:rsid w:val="00EB30C6"/>
    <w:rsid w:val="00EB70A4"/>
    <w:rsid w:val="00EB7E34"/>
    <w:rsid w:val="00EC3AF8"/>
    <w:rsid w:val="00ED055A"/>
    <w:rsid w:val="00ED0B6E"/>
    <w:rsid w:val="00EE0AA0"/>
    <w:rsid w:val="00EE4601"/>
    <w:rsid w:val="00EE7F42"/>
    <w:rsid w:val="00EF1226"/>
    <w:rsid w:val="00EF1F1C"/>
    <w:rsid w:val="00EF2A2F"/>
    <w:rsid w:val="00EF4915"/>
    <w:rsid w:val="00EF56DD"/>
    <w:rsid w:val="00F079C4"/>
    <w:rsid w:val="00F1015D"/>
    <w:rsid w:val="00F10CF3"/>
    <w:rsid w:val="00F1147B"/>
    <w:rsid w:val="00F2419A"/>
    <w:rsid w:val="00F26931"/>
    <w:rsid w:val="00F30B50"/>
    <w:rsid w:val="00F3272E"/>
    <w:rsid w:val="00F374D5"/>
    <w:rsid w:val="00F37969"/>
    <w:rsid w:val="00F40B2D"/>
    <w:rsid w:val="00F41763"/>
    <w:rsid w:val="00F41929"/>
    <w:rsid w:val="00F41AF2"/>
    <w:rsid w:val="00F4247B"/>
    <w:rsid w:val="00F5155B"/>
    <w:rsid w:val="00F52C21"/>
    <w:rsid w:val="00F65EF2"/>
    <w:rsid w:val="00F737C5"/>
    <w:rsid w:val="00F809B1"/>
    <w:rsid w:val="00F91066"/>
    <w:rsid w:val="00F91210"/>
    <w:rsid w:val="00F91E01"/>
    <w:rsid w:val="00F92F3D"/>
    <w:rsid w:val="00F9651F"/>
    <w:rsid w:val="00FA3DB7"/>
    <w:rsid w:val="00FB2809"/>
    <w:rsid w:val="00FC1B48"/>
    <w:rsid w:val="00FC4AEF"/>
    <w:rsid w:val="00FC633D"/>
    <w:rsid w:val="00FD0826"/>
    <w:rsid w:val="00FE0CC5"/>
    <w:rsid w:val="00FF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10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10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4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2017-11-04T16:44:00Z</dcterms:created>
  <dcterms:modified xsi:type="dcterms:W3CDTF">2017-11-04T16:44:00Z</dcterms:modified>
</cp:coreProperties>
</file>